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1E1EC7A" w:rsidR="00642EFE" w:rsidRPr="00A71D81" w:rsidRDefault="004F63A2" w:rsidP="00EF3662">
      <w:pPr>
        <w:pStyle w:val="a3"/>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34D0B39"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4F63A2">
        <w:rPr>
          <w:rFonts w:ascii="GHEA Grapalat" w:hAnsi="GHEA Grapalat"/>
          <w:i w:val="0"/>
          <w:lang w:val="hy-AM"/>
        </w:rPr>
        <w:t>2</w:t>
      </w:r>
      <w:r w:rsidR="006E791A">
        <w:rPr>
          <w:rFonts w:ascii="GHEA Grapalat" w:hAnsi="GHEA Grapalat"/>
          <w:i w:val="0"/>
          <w:lang w:val="hy-AM"/>
        </w:rPr>
        <w:t>3</w:t>
      </w:r>
      <w:r w:rsidR="004F63A2">
        <w:rPr>
          <w:rFonts w:ascii="GHEA Grapalat" w:hAnsi="GHEA Grapalat"/>
          <w:i w:val="0"/>
          <w:lang w:val="hy-AM"/>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413218">
        <w:rPr>
          <w:rFonts w:ascii="GHEA Grapalat" w:hAnsi="GHEA Grapalat"/>
          <w:i w:val="0"/>
          <w:lang w:val="hy-AM"/>
        </w:rPr>
        <w:t>մայիս</w:t>
      </w:r>
      <w:r w:rsidR="00143F8B">
        <w:rPr>
          <w:rFonts w:ascii="GHEA Grapalat" w:hAnsi="GHEA Grapalat"/>
          <w:i w:val="0"/>
          <w:lang w:val="hy-AM"/>
        </w:rPr>
        <w:t>ի</w:t>
      </w:r>
      <w:r w:rsidR="003C53D4" w:rsidRPr="00A71D81">
        <w:rPr>
          <w:rFonts w:ascii="GHEA Grapalat" w:hAnsi="GHEA Grapalat"/>
          <w:i w:val="0"/>
          <w:lang w:val="af-ZA"/>
        </w:rPr>
        <w:t>»</w:t>
      </w:r>
      <w:r w:rsidR="004F63A2">
        <w:rPr>
          <w:rFonts w:ascii="GHEA Grapalat" w:hAnsi="GHEA Grapalat"/>
          <w:i w:val="0"/>
          <w:lang w:val="hy-AM"/>
        </w:rPr>
        <w:t xml:space="preserve"> </w:t>
      </w:r>
      <w:r w:rsidR="003C53D4" w:rsidRPr="00A71D81">
        <w:rPr>
          <w:rFonts w:ascii="GHEA Grapalat" w:hAnsi="GHEA Grapalat"/>
          <w:i w:val="0"/>
          <w:lang w:val="af-ZA"/>
        </w:rPr>
        <w:t>«</w:t>
      </w:r>
      <w:r w:rsidR="00413218">
        <w:rPr>
          <w:rFonts w:ascii="GHEA Grapalat" w:hAnsi="GHEA Grapalat"/>
          <w:i w:val="0"/>
          <w:lang w:val="hy-AM"/>
        </w:rPr>
        <w:t>31</w:t>
      </w:r>
      <w:r w:rsidR="003C53D4" w:rsidRPr="00A71D81">
        <w:rPr>
          <w:rFonts w:ascii="GHEA Grapalat" w:hAnsi="GHEA Grapalat"/>
          <w:i w:val="0"/>
          <w:lang w:val="af-ZA"/>
        </w:rPr>
        <w:t>»</w:t>
      </w:r>
      <w:r w:rsidRPr="00A71D81">
        <w:rPr>
          <w:rFonts w:ascii="GHEA Grapalat" w:hAnsi="GHEA Grapalat"/>
          <w:i w:val="0"/>
          <w:lang w:val="af-ZA"/>
        </w:rPr>
        <w:t xml:space="preserve"> </w:t>
      </w:r>
      <w:r w:rsidR="004F63A2">
        <w:rPr>
          <w:rFonts w:ascii="GHEA Grapalat" w:hAnsi="GHEA Grapalat"/>
          <w:i w:val="0"/>
          <w:lang w:val="hy-AM"/>
        </w:rPr>
        <w:t xml:space="preserve">թիվ </w:t>
      </w:r>
      <w:r w:rsidR="00A76C15" w:rsidRPr="00A71D81">
        <w:rPr>
          <w:rFonts w:ascii="GHEA Grapalat" w:hAnsi="GHEA Grapalat"/>
          <w:i w:val="0"/>
          <w:lang w:val="af-ZA"/>
        </w:rPr>
        <w:t>«</w:t>
      </w:r>
      <w:r w:rsidR="004F63A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6C0B4726"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4F63A2">
        <w:rPr>
          <w:rFonts w:ascii="GHEA Grapalat" w:hAnsi="GHEA Grapalat"/>
          <w:i w:val="0"/>
          <w:lang w:val="hy-AM"/>
        </w:rPr>
        <w:t>ԳՀ</w:t>
      </w:r>
      <w:r w:rsidR="00012347" w:rsidRPr="00A71D81">
        <w:rPr>
          <w:rFonts w:ascii="GHEA Grapalat" w:hAnsi="GHEA Grapalat"/>
          <w:i w:val="0"/>
          <w:lang w:val="af-ZA"/>
        </w:rPr>
        <w:t>ԱՊ</w:t>
      </w:r>
      <w:r w:rsidR="00B02A31" w:rsidRPr="00A71D81">
        <w:rPr>
          <w:rFonts w:ascii="GHEA Grapalat" w:hAnsi="GHEA Grapalat"/>
          <w:i w:val="0"/>
          <w:lang w:val="af-ZA"/>
        </w:rPr>
        <w:t>ՁԲ</w:t>
      </w:r>
      <w:r w:rsidR="004F63A2">
        <w:rPr>
          <w:rFonts w:ascii="GHEA Grapalat" w:hAnsi="GHEA Grapalat"/>
          <w:i w:val="0"/>
          <w:lang w:val="hy-AM"/>
        </w:rPr>
        <w:t>-2023/</w:t>
      </w:r>
      <w:r w:rsidR="006E791A">
        <w:rPr>
          <w:rFonts w:ascii="GHEA Grapalat" w:hAnsi="GHEA Grapalat"/>
          <w:i w:val="0"/>
          <w:lang w:val="hy-AM"/>
        </w:rPr>
        <w:t>1</w:t>
      </w:r>
      <w:r w:rsidR="00C16524" w:rsidRPr="00C16524">
        <w:rPr>
          <w:rFonts w:ascii="GHEA Grapalat" w:hAnsi="GHEA Grapalat"/>
          <w:i w:val="0"/>
          <w:lang w:val="af-ZA"/>
        </w:rPr>
        <w:t>5</w:t>
      </w:r>
      <w:r w:rsidR="004F63A2">
        <w:rPr>
          <w:rFonts w:ascii="GHEA Grapalat" w:hAnsi="GHEA Grapalat"/>
          <w:i w:val="0"/>
          <w:lang w:val="hy-AM"/>
        </w:rPr>
        <w:t>-</w:t>
      </w:r>
      <w:r w:rsidR="00413218">
        <w:rPr>
          <w:rFonts w:ascii="GHEA Grapalat" w:hAnsi="GHEA Grapalat"/>
          <w:i w:val="0"/>
          <w:lang w:val="hy-AM"/>
        </w:rPr>
        <w:t>5</w:t>
      </w:r>
      <w:r w:rsidR="004F63A2">
        <w:rPr>
          <w:rFonts w:ascii="GHEA Grapalat" w:hAnsi="GHEA Grapalat"/>
          <w:i w:val="0"/>
          <w:lang w:val="hy-AM"/>
        </w:rPr>
        <w:t>-ԴԲԳԳԿ</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711B0FA4" w14:textId="77777777" w:rsidR="004F63A2" w:rsidRPr="0050546E" w:rsidRDefault="004F63A2" w:rsidP="004F63A2">
      <w:pPr>
        <w:ind w:firstLine="708"/>
        <w:rPr>
          <w:rFonts w:ascii="GHEA Grapalat" w:hAnsi="GHEA Grapalat"/>
          <w:sz w:val="20"/>
          <w:szCs w:val="20"/>
          <w:lang w:val="af-ZA"/>
        </w:rPr>
      </w:pPr>
      <w:r w:rsidRPr="0050546E">
        <w:rPr>
          <w:rFonts w:ascii="GHEA Grapalat" w:hAnsi="GHEA Grapalat"/>
          <w:sz w:val="20"/>
          <w:szCs w:val="20"/>
          <w:lang w:val="af-ZA"/>
        </w:rPr>
        <w:t xml:space="preserve">Պատվիրատուն` </w:t>
      </w:r>
      <w:r w:rsidRPr="0050546E">
        <w:rPr>
          <w:rFonts w:ascii="GHEA Grapalat" w:hAnsi="GHEA Grapalat"/>
          <w:b/>
          <w:sz w:val="20"/>
          <w:szCs w:val="20"/>
          <w:lang w:val="hy-AM"/>
        </w:rPr>
        <w:t xml:space="preserve">ՀՀ ԱՆ </w:t>
      </w:r>
      <w:r w:rsidRPr="0050546E">
        <w:rPr>
          <w:rFonts w:ascii="GHEA Grapalat" w:hAnsi="GHEA Grapalat"/>
          <w:b/>
          <w:sz w:val="20"/>
          <w:szCs w:val="20"/>
          <w:lang w:val="af-ZA"/>
        </w:rPr>
        <w:t>&lt;&lt;</w:t>
      </w:r>
      <w:r w:rsidRPr="0050546E">
        <w:rPr>
          <w:rFonts w:ascii="GHEA Grapalat" w:hAnsi="GHEA Grapalat"/>
          <w:b/>
          <w:sz w:val="20"/>
          <w:szCs w:val="20"/>
          <w:lang w:val="hy-AM"/>
        </w:rPr>
        <w:t>Դատաբժշկական Գիտագործնական Կենտրոն</w:t>
      </w:r>
      <w:r w:rsidRPr="0050546E">
        <w:rPr>
          <w:rFonts w:ascii="GHEA Grapalat" w:hAnsi="GHEA Grapalat"/>
          <w:b/>
          <w:sz w:val="20"/>
          <w:szCs w:val="20"/>
          <w:lang w:val="af-ZA"/>
        </w:rPr>
        <w:t>&gt;&gt;</w:t>
      </w:r>
      <w:r w:rsidRPr="0050546E">
        <w:rPr>
          <w:rFonts w:ascii="GHEA Grapalat" w:hAnsi="GHEA Grapalat"/>
          <w:b/>
          <w:sz w:val="20"/>
          <w:szCs w:val="20"/>
          <w:lang w:val="hy-AM"/>
        </w:rPr>
        <w:t xml:space="preserve"> ՊՈԱԿ-ը</w:t>
      </w:r>
      <w:r w:rsidRPr="0050546E">
        <w:rPr>
          <w:rFonts w:ascii="GHEA Grapalat" w:hAnsi="GHEA Grapalat"/>
          <w:sz w:val="20"/>
          <w:szCs w:val="20"/>
          <w:lang w:val="af-ZA"/>
        </w:rPr>
        <w:t xml:space="preserve">, որը գտնվում է </w:t>
      </w:r>
      <w:bookmarkStart w:id="0" w:name="_Hlk31327282"/>
      <w:r w:rsidRPr="0050546E">
        <w:rPr>
          <w:rFonts w:ascii="GHEA Grapalat" w:hAnsi="GHEA Grapalat"/>
          <w:b/>
          <w:sz w:val="20"/>
          <w:szCs w:val="20"/>
          <w:lang w:val="hy-AM"/>
        </w:rPr>
        <w:t>ք.Երևան, Հերացի 5/1</w:t>
      </w:r>
      <w:r w:rsidRPr="0050546E">
        <w:rPr>
          <w:rFonts w:ascii="GHEA Grapalat" w:hAnsi="GHEA Grapalat"/>
          <w:sz w:val="20"/>
          <w:szCs w:val="20"/>
          <w:lang w:val="af-ZA"/>
        </w:rPr>
        <w:t xml:space="preserve"> </w:t>
      </w:r>
      <w:bookmarkEnd w:id="0"/>
      <w:r w:rsidRPr="0050546E">
        <w:rPr>
          <w:rFonts w:ascii="GHEA Grapalat" w:hAnsi="GHEA Grapalat"/>
          <w:sz w:val="20"/>
          <w:szCs w:val="20"/>
          <w:lang w:val="af-ZA"/>
        </w:rPr>
        <w:t xml:space="preserve">հասցեում, </w:t>
      </w:r>
      <w:r w:rsidRPr="0050546E">
        <w:rPr>
          <w:rFonts w:ascii="GHEA Grapalat" w:hAnsi="GHEA Grapalat"/>
          <w:sz w:val="16"/>
          <w:szCs w:val="16"/>
          <w:lang w:val="af-ZA"/>
        </w:rPr>
        <w:t xml:space="preserve"> </w:t>
      </w:r>
      <w:r w:rsidRPr="0050546E">
        <w:rPr>
          <w:rFonts w:ascii="GHEA Grapalat" w:hAnsi="GHEA Grapalat"/>
          <w:sz w:val="20"/>
          <w:szCs w:val="20"/>
          <w:lang w:val="af-ZA"/>
        </w:rPr>
        <w:t xml:space="preserve">հայտարարում է </w:t>
      </w:r>
      <w:r w:rsidRPr="0050546E">
        <w:rPr>
          <w:rFonts w:ascii="GHEA Grapalat" w:hAnsi="GHEA Grapalat"/>
          <w:sz w:val="20"/>
          <w:szCs w:val="20"/>
          <w:lang w:val="hy-AM"/>
        </w:rPr>
        <w:t>գնանշման հարցում</w:t>
      </w:r>
      <w:r w:rsidRPr="0050546E">
        <w:rPr>
          <w:rFonts w:ascii="GHEA Grapalat" w:hAnsi="GHEA Grapalat"/>
          <w:sz w:val="20"/>
          <w:szCs w:val="20"/>
          <w:lang w:val="af-ZA"/>
        </w:rPr>
        <w:t>, որն իրականացվում է մեկ փուլով:</w:t>
      </w:r>
    </w:p>
    <w:p w14:paraId="471A66E6" w14:textId="2C105FED"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413218">
        <w:rPr>
          <w:rFonts w:ascii="GHEA Grapalat" w:hAnsi="GHEA Grapalat"/>
          <w:b/>
          <w:i w:val="0"/>
          <w:lang w:val="hy-AM"/>
        </w:rPr>
        <w:t>քիմիական նյութերի</w:t>
      </w:r>
      <w:r w:rsidR="00C16524" w:rsidRPr="00C16524">
        <w:rPr>
          <w:rFonts w:ascii="GHEA Grapalat" w:hAnsi="GHEA Grapalat"/>
          <w:b/>
          <w:i w:val="0"/>
          <w:lang w:val="hy-AM"/>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41BE744" w:rsidR="00357D48" w:rsidRPr="00A71D81" w:rsidRDefault="00A76C15" w:rsidP="004F63A2">
      <w:pPr>
        <w:pStyle w:val="a3"/>
        <w:spacing w:line="240" w:lineRule="auto"/>
        <w:ind w:firstLine="708"/>
        <w:rPr>
          <w:rFonts w:ascii="GHEA Grapalat" w:hAnsi="GHEA Grapalat"/>
          <w:i w:val="0"/>
          <w:lang w:val="af-ZA"/>
        </w:rPr>
      </w:pPr>
      <w:r w:rsidRPr="00A71D81">
        <w:rPr>
          <w:rFonts w:ascii="GHEA Grapalat" w:hAnsi="GHEA Grapalat"/>
          <w:i w:val="0"/>
          <w:lang w:val="af-ZA"/>
        </w:rPr>
        <w:t>«</w:t>
      </w:r>
      <w:r w:rsidR="00357D48" w:rsidRPr="00A71D81">
        <w:rPr>
          <w:rFonts w:ascii="GHEA Grapalat" w:hAnsi="GHEA Grapalat"/>
          <w:i w:val="0"/>
          <w:lang w:val="af-ZA"/>
        </w:rPr>
        <w:t>Գնումների մասին</w:t>
      </w:r>
      <w:r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7C739592" w14:textId="674BBE74" w:rsidR="004F63A2" w:rsidRPr="0050546E" w:rsidRDefault="004F63A2" w:rsidP="004F63A2">
      <w:pPr>
        <w:pStyle w:val="a3"/>
        <w:spacing w:line="240" w:lineRule="auto"/>
        <w:rPr>
          <w:rFonts w:ascii="GHEA Grapalat" w:hAnsi="GHEA Grapalat"/>
          <w:i w:val="0"/>
          <w:lang w:val="af-ZA"/>
        </w:rPr>
      </w:pPr>
      <w:r w:rsidRPr="0050546E">
        <w:rPr>
          <w:rFonts w:ascii="GHEA Grapalat" w:hAnsi="GHEA Grapalat"/>
          <w:i w:val="0"/>
          <w:lang w:val="af-ZA"/>
        </w:rPr>
        <w:t>Սույն ընթացակարգին մասնակցության հայտերն անհրաժեշտ է ներկայացնել</w:t>
      </w:r>
      <w:r w:rsidRPr="0050546E">
        <w:rPr>
          <w:rFonts w:ascii="GHEA Grapalat" w:hAnsi="GHEA Grapalat"/>
          <w:i w:val="0"/>
          <w:lang w:val="hy-AM" w:eastAsia="ru-RU"/>
        </w:rPr>
        <w:t xml:space="preserve"> </w:t>
      </w:r>
      <w:r w:rsidRPr="0050546E">
        <w:rPr>
          <w:rFonts w:ascii="GHEA Grapalat" w:hAnsi="GHEA Grapalat"/>
          <w:i w:val="0"/>
          <w:lang w:val="af-ZA"/>
        </w:rPr>
        <w:t xml:space="preserve">ք.Երևան, Հերացի 5/1 հասցեով, փաստաթղթային ձևով մինչև սույն հայտարարության հրապարակման օրվանից հաշված </w:t>
      </w:r>
      <w:r w:rsidR="00143F8B">
        <w:rPr>
          <w:rFonts w:ascii="GHEA Grapalat" w:hAnsi="GHEA Grapalat"/>
          <w:i w:val="0"/>
          <w:lang w:val="hy-AM"/>
        </w:rPr>
        <w:t>7</w:t>
      </w:r>
      <w:r w:rsidRPr="0050546E">
        <w:rPr>
          <w:rFonts w:ascii="GHEA Grapalat" w:hAnsi="GHEA Grapalat"/>
          <w:i w:val="0"/>
          <w:lang w:val="af-ZA"/>
        </w:rPr>
        <w:t xml:space="preserve">-րդ օրվա ժամը </w:t>
      </w:r>
      <w:r w:rsidRPr="0050546E">
        <w:rPr>
          <w:rFonts w:ascii="GHEA Grapalat" w:hAnsi="GHEA Grapalat"/>
          <w:i w:val="0"/>
          <w:lang w:val="hy-AM"/>
        </w:rPr>
        <w:t>1</w:t>
      </w:r>
      <w:r w:rsidR="006E791A">
        <w:rPr>
          <w:rFonts w:ascii="GHEA Grapalat" w:hAnsi="GHEA Grapalat"/>
          <w:i w:val="0"/>
          <w:lang w:val="hy-AM"/>
        </w:rPr>
        <w:t>6</w:t>
      </w:r>
      <w:r w:rsidRPr="0050546E">
        <w:rPr>
          <w:rFonts w:ascii="GHEA Grapalat" w:hAnsi="GHEA Grapalat"/>
          <w:i w:val="0"/>
          <w:lang w:val="hy-AM"/>
        </w:rPr>
        <w:t>:</w:t>
      </w:r>
      <w:r>
        <w:rPr>
          <w:rFonts w:ascii="GHEA Grapalat" w:hAnsi="GHEA Grapalat"/>
          <w:i w:val="0"/>
          <w:lang w:val="hy-AM"/>
        </w:rPr>
        <w:t>0</w:t>
      </w:r>
      <w:r w:rsidRPr="0050546E">
        <w:rPr>
          <w:rFonts w:ascii="GHEA Grapalat" w:hAnsi="GHEA Grapalat"/>
          <w:i w:val="0"/>
          <w:lang w:val="hy-AM"/>
        </w:rPr>
        <w:t>0</w:t>
      </w:r>
      <w:r w:rsidRPr="0050546E">
        <w:rPr>
          <w:rFonts w:ascii="GHEA Grapalat" w:hAnsi="GHEA Grapalat"/>
          <w:i w:val="0"/>
          <w:lang w:val="af-ZA"/>
        </w:rPr>
        <w:t>-</w:t>
      </w:r>
      <w:r w:rsidRPr="0050546E">
        <w:rPr>
          <w:rFonts w:ascii="GHEA Grapalat" w:hAnsi="GHEA Grapalat"/>
          <w:i w:val="0"/>
          <w:lang w:val="hy-AM"/>
        </w:rPr>
        <w:t>ն</w:t>
      </w:r>
      <w:r w:rsidRPr="0050546E">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44A479DF" w14:textId="28DDD93F" w:rsidR="004F63A2" w:rsidRPr="0050546E" w:rsidRDefault="004F63A2" w:rsidP="004F63A2">
      <w:pPr>
        <w:ind w:firstLine="708"/>
        <w:jc w:val="both"/>
        <w:rPr>
          <w:rFonts w:ascii="GHEA Grapalat" w:hAnsi="GHEA Grapalat"/>
          <w:sz w:val="20"/>
          <w:szCs w:val="20"/>
          <w:lang w:val="af-ZA"/>
        </w:rPr>
      </w:pPr>
      <w:r w:rsidRPr="0050546E">
        <w:rPr>
          <w:rFonts w:ascii="GHEA Grapalat" w:hAnsi="GHEA Grapalat"/>
          <w:sz w:val="20"/>
          <w:szCs w:val="20"/>
          <w:lang w:val="af-ZA"/>
        </w:rPr>
        <w:t xml:space="preserve">Հայտերի բացումը տեղի կունենա </w:t>
      </w:r>
      <w:r w:rsidRPr="0050546E">
        <w:rPr>
          <w:rFonts w:ascii="GHEA Grapalat" w:hAnsi="GHEA Grapalat"/>
          <w:b/>
          <w:sz w:val="20"/>
          <w:szCs w:val="20"/>
          <w:lang w:val="hy-AM"/>
        </w:rPr>
        <w:t>ք.Երևան, Հերացի 5/1</w:t>
      </w:r>
      <w:r w:rsidRPr="0050546E">
        <w:rPr>
          <w:rFonts w:ascii="GHEA Grapalat" w:hAnsi="GHEA Grapalat"/>
          <w:sz w:val="20"/>
          <w:szCs w:val="20"/>
          <w:lang w:val="af-ZA"/>
        </w:rPr>
        <w:t xml:space="preserve"> </w:t>
      </w:r>
      <w:r w:rsidRPr="00C1151D">
        <w:rPr>
          <w:rFonts w:ascii="GHEA Grapalat" w:hAnsi="GHEA Grapalat"/>
          <w:sz w:val="20"/>
          <w:szCs w:val="20"/>
          <w:lang w:val="af-ZA"/>
        </w:rPr>
        <w:t>հասցեում,</w:t>
      </w:r>
      <w:r w:rsidRPr="00C1151D">
        <w:rPr>
          <w:rFonts w:ascii="GHEA Grapalat" w:hAnsi="GHEA Grapalat"/>
          <w:sz w:val="20"/>
          <w:szCs w:val="20"/>
          <w:lang w:val="hy-AM"/>
        </w:rPr>
        <w:t xml:space="preserve"> </w:t>
      </w:r>
      <w:r w:rsidRPr="006662CC">
        <w:rPr>
          <w:rFonts w:ascii="GHEA Grapalat" w:hAnsi="GHEA Grapalat"/>
          <w:b/>
          <w:sz w:val="20"/>
          <w:szCs w:val="20"/>
          <w:lang w:val="hy-AM"/>
        </w:rPr>
        <w:t>202</w:t>
      </w:r>
      <w:r>
        <w:rPr>
          <w:rFonts w:ascii="GHEA Grapalat" w:hAnsi="GHEA Grapalat"/>
          <w:b/>
          <w:sz w:val="20"/>
          <w:szCs w:val="20"/>
          <w:lang w:val="hy-AM"/>
        </w:rPr>
        <w:t>3</w:t>
      </w:r>
      <w:r w:rsidRPr="006662CC">
        <w:rPr>
          <w:rFonts w:ascii="GHEA Grapalat" w:hAnsi="GHEA Grapalat"/>
          <w:b/>
          <w:sz w:val="20"/>
          <w:szCs w:val="20"/>
          <w:lang w:val="hy-AM"/>
        </w:rPr>
        <w:t xml:space="preserve">թ. </w:t>
      </w:r>
      <w:r w:rsidR="00413218">
        <w:rPr>
          <w:rFonts w:ascii="GHEA Grapalat" w:hAnsi="GHEA Grapalat"/>
          <w:b/>
          <w:sz w:val="20"/>
          <w:szCs w:val="20"/>
          <w:lang w:val="hy-AM"/>
        </w:rPr>
        <w:t xml:space="preserve">հունիսի </w:t>
      </w:r>
      <w:r w:rsidR="009E20C8">
        <w:rPr>
          <w:rFonts w:ascii="GHEA Grapalat" w:hAnsi="GHEA Grapalat"/>
          <w:b/>
          <w:sz w:val="20"/>
          <w:szCs w:val="20"/>
          <w:lang w:val="hy-AM"/>
        </w:rPr>
        <w:t>8</w:t>
      </w:r>
      <w:bookmarkStart w:id="3" w:name="_GoBack"/>
      <w:bookmarkEnd w:id="3"/>
      <w:r w:rsidRPr="006662CC">
        <w:rPr>
          <w:rFonts w:ascii="GHEA Grapalat" w:hAnsi="GHEA Grapalat"/>
          <w:b/>
          <w:sz w:val="20"/>
          <w:szCs w:val="20"/>
          <w:lang w:val="af-ZA"/>
        </w:rPr>
        <w:t>-ին</w:t>
      </w:r>
      <w:r w:rsidRPr="00C1151D">
        <w:rPr>
          <w:rFonts w:ascii="GHEA Grapalat" w:hAnsi="GHEA Grapalat"/>
          <w:sz w:val="20"/>
          <w:szCs w:val="20"/>
          <w:lang w:val="af-ZA"/>
        </w:rPr>
        <w:t xml:space="preserve"> ժամը</w:t>
      </w:r>
      <w:r w:rsidR="00252DFA">
        <w:rPr>
          <w:rFonts w:ascii="GHEA Grapalat" w:hAnsi="GHEA Grapalat"/>
          <w:sz w:val="20"/>
          <w:szCs w:val="20"/>
          <w:lang w:val="hy-AM"/>
        </w:rPr>
        <w:t xml:space="preserve">        </w:t>
      </w:r>
      <w:r w:rsidRPr="0050546E">
        <w:rPr>
          <w:rFonts w:ascii="GHEA Grapalat" w:hAnsi="GHEA Grapalat"/>
          <w:sz w:val="20"/>
          <w:szCs w:val="20"/>
          <w:lang w:val="af-ZA"/>
        </w:rPr>
        <w:t xml:space="preserve"> </w:t>
      </w:r>
      <w:r w:rsidRPr="0008383C">
        <w:rPr>
          <w:rFonts w:ascii="GHEA Grapalat" w:hAnsi="GHEA Grapalat"/>
          <w:b/>
          <w:sz w:val="20"/>
          <w:szCs w:val="20"/>
          <w:lang w:val="hy-AM"/>
        </w:rPr>
        <w:t>1</w:t>
      </w:r>
      <w:r w:rsidR="00252DFA">
        <w:rPr>
          <w:rFonts w:ascii="GHEA Grapalat" w:hAnsi="GHEA Grapalat"/>
          <w:b/>
          <w:sz w:val="20"/>
          <w:szCs w:val="20"/>
          <w:lang w:val="hy-AM"/>
        </w:rPr>
        <w:t>6</w:t>
      </w:r>
      <w:r w:rsidRPr="0008383C">
        <w:rPr>
          <w:rFonts w:ascii="GHEA Grapalat" w:hAnsi="GHEA Grapalat"/>
          <w:b/>
          <w:sz w:val="20"/>
          <w:szCs w:val="20"/>
          <w:lang w:val="hy-AM"/>
        </w:rPr>
        <w:t>:</w:t>
      </w:r>
      <w:r>
        <w:rPr>
          <w:rFonts w:ascii="GHEA Grapalat" w:hAnsi="GHEA Grapalat"/>
          <w:b/>
          <w:sz w:val="20"/>
          <w:szCs w:val="20"/>
          <w:lang w:val="hy-AM"/>
        </w:rPr>
        <w:t>0</w:t>
      </w:r>
      <w:r w:rsidRPr="0008383C">
        <w:rPr>
          <w:rFonts w:ascii="GHEA Grapalat" w:hAnsi="GHEA Grapalat"/>
          <w:b/>
          <w:sz w:val="20"/>
          <w:szCs w:val="20"/>
          <w:lang w:val="hy-AM"/>
        </w:rPr>
        <w:t>0</w:t>
      </w:r>
      <w:r w:rsidRPr="0050546E">
        <w:rPr>
          <w:rFonts w:ascii="GHEA Grapalat" w:hAnsi="GHEA Grapalat"/>
          <w:sz w:val="20"/>
          <w:szCs w:val="20"/>
          <w:lang w:val="af-ZA"/>
        </w:rPr>
        <w:t xml:space="preserve">-ին։   </w:t>
      </w:r>
    </w:p>
    <w:p w14:paraId="03B4786F" w14:textId="1CBD9D8E" w:rsidR="006675F2" w:rsidRPr="004F63A2" w:rsidRDefault="00332EE7" w:rsidP="004F63A2">
      <w:pPr>
        <w:pStyle w:val="a3"/>
        <w:spacing w:line="240" w:lineRule="auto"/>
        <w:ind w:firstLine="708"/>
        <w:rPr>
          <w:rFonts w:ascii="GHEA Grapalat" w:hAnsi="GHEA Grapalat"/>
          <w:i w:val="0"/>
          <w:lang w:val="hy-AM"/>
        </w:rPr>
      </w:pPr>
      <w:r w:rsidRPr="004F63A2">
        <w:rPr>
          <w:rFonts w:ascii="GHEA Grapalat" w:hAnsi="GHEA Grapalat"/>
          <w:i w:val="0"/>
          <w:lang w:val="af-ZA"/>
        </w:rPr>
        <w:t xml:space="preserve"> </w:t>
      </w:r>
      <w:r w:rsidR="006675F2" w:rsidRPr="004F63A2">
        <w:rPr>
          <w:rFonts w:ascii="GHEA Grapalat" w:hAnsi="GHEA Grapalat"/>
          <w:i w:val="0"/>
          <w:lang w:val="af-ZA"/>
        </w:rPr>
        <w:t>Սույն ընթացակարգի վերաբերյալ բողոք</w:t>
      </w:r>
      <w:r w:rsidR="006675F2" w:rsidRPr="004F63A2">
        <w:rPr>
          <w:rFonts w:ascii="GHEA Grapalat" w:hAnsi="GHEA Grapalat"/>
          <w:i w:val="0"/>
          <w:lang w:val="hy-AM"/>
        </w:rPr>
        <w:t xml:space="preserve">արկումն իրականացվում է </w:t>
      </w:r>
      <w:r w:rsidR="006675F2" w:rsidRPr="004F63A2">
        <w:rPr>
          <w:rFonts w:ascii="GHEA Grapalat" w:hAnsi="GHEA Grapalat"/>
          <w:i w:val="0"/>
          <w:sz w:val="16"/>
          <w:szCs w:val="16"/>
          <w:lang w:val="af-ZA"/>
        </w:rPr>
        <w:t xml:space="preserve"> </w:t>
      </w:r>
      <w:r w:rsidR="006675F2" w:rsidRPr="004F63A2">
        <w:rPr>
          <w:rFonts w:ascii="GHEA Grapalat" w:hAnsi="GHEA Grapalat"/>
          <w:i w:val="0"/>
          <w:lang w:val="af-ZA"/>
        </w:rPr>
        <w:t>«</w:t>
      </w:r>
      <w:r w:rsidR="006675F2" w:rsidRPr="004F63A2">
        <w:rPr>
          <w:rFonts w:ascii="GHEA Grapalat" w:hAnsi="GHEA Grapalat"/>
          <w:i w:val="0"/>
          <w:lang w:val="hy-AM"/>
        </w:rPr>
        <w:t>Գնումների</w:t>
      </w:r>
      <w:r w:rsidR="006675F2" w:rsidRPr="004F63A2">
        <w:rPr>
          <w:rFonts w:ascii="GHEA Grapalat" w:hAnsi="GHEA Grapalat"/>
          <w:i w:val="0"/>
          <w:lang w:val="af-ZA"/>
        </w:rPr>
        <w:t xml:space="preserve"> </w:t>
      </w:r>
      <w:r w:rsidR="006675F2" w:rsidRPr="004F63A2">
        <w:rPr>
          <w:rFonts w:ascii="GHEA Grapalat" w:hAnsi="GHEA Grapalat"/>
          <w:i w:val="0"/>
          <w:lang w:val="hy-AM"/>
        </w:rPr>
        <w:t>մասին</w:t>
      </w:r>
      <w:r w:rsidR="006675F2" w:rsidRPr="004F63A2">
        <w:rPr>
          <w:rFonts w:ascii="GHEA Grapalat" w:hAnsi="GHEA Grapalat"/>
          <w:i w:val="0"/>
          <w:lang w:val="af-ZA"/>
        </w:rPr>
        <w:t>»</w:t>
      </w:r>
      <w:r w:rsidR="006675F2" w:rsidRPr="004F63A2">
        <w:rPr>
          <w:rFonts w:ascii="GHEA Grapalat" w:hAnsi="GHEA Grapalat"/>
          <w:i w:val="0"/>
          <w:lang w:val="hy-AM"/>
        </w:rPr>
        <w:t xml:space="preserve"> ՀՀ</w:t>
      </w:r>
      <w:r w:rsidR="006675F2" w:rsidRPr="004F63A2">
        <w:rPr>
          <w:rFonts w:ascii="GHEA Grapalat" w:hAnsi="GHEA Grapalat"/>
          <w:i w:val="0"/>
          <w:lang w:val="af-ZA"/>
        </w:rPr>
        <w:t xml:space="preserve"> </w:t>
      </w:r>
      <w:r w:rsidR="006675F2" w:rsidRPr="004F63A2">
        <w:rPr>
          <w:rFonts w:ascii="GHEA Grapalat" w:hAnsi="GHEA Grapalat"/>
          <w:i w:val="0"/>
          <w:lang w:val="hy-AM"/>
        </w:rPr>
        <w:t>օրենքով</w:t>
      </w:r>
      <w:r w:rsidR="006675F2" w:rsidRPr="004F63A2">
        <w:rPr>
          <w:rFonts w:ascii="GHEA Grapalat" w:hAnsi="GHEA Grapalat"/>
          <w:i w:val="0"/>
          <w:lang w:val="af-ZA"/>
        </w:rPr>
        <w:t xml:space="preserve"> </w:t>
      </w:r>
      <w:r w:rsidR="006675F2" w:rsidRPr="004F63A2">
        <w:rPr>
          <w:rFonts w:ascii="GHEA Grapalat" w:hAnsi="GHEA Grapalat"/>
          <w:i w:val="0"/>
          <w:lang w:val="hy-AM"/>
        </w:rPr>
        <w:t>և</w:t>
      </w:r>
      <w:r w:rsidR="006675F2" w:rsidRPr="004F63A2">
        <w:rPr>
          <w:rFonts w:ascii="GHEA Grapalat" w:hAnsi="GHEA Grapalat"/>
          <w:i w:val="0"/>
          <w:lang w:val="af-ZA"/>
        </w:rPr>
        <w:t xml:space="preserve"> </w:t>
      </w:r>
      <w:r w:rsidR="006675F2" w:rsidRPr="004F63A2">
        <w:rPr>
          <w:rFonts w:ascii="GHEA Grapalat" w:hAnsi="GHEA Grapalat"/>
          <w:i w:val="0"/>
          <w:lang w:val="hy-AM"/>
        </w:rPr>
        <w:t>ՀՀ քաղաքացիական դատավարության օրենսգրքով սահմանված կարգով։</w:t>
      </w:r>
    </w:p>
    <w:p w14:paraId="30586E79" w14:textId="77777777" w:rsidR="004F63A2" w:rsidRPr="0050546E" w:rsidRDefault="004F63A2" w:rsidP="004F63A2">
      <w:pPr>
        <w:ind w:firstLine="720"/>
        <w:jc w:val="both"/>
        <w:rPr>
          <w:rFonts w:ascii="GHEA Grapalat" w:hAnsi="GHEA Grapalat"/>
          <w:sz w:val="20"/>
          <w:szCs w:val="20"/>
          <w:u w:val="single"/>
          <w:lang w:val="hy-AM"/>
        </w:rPr>
      </w:pPr>
      <w:r w:rsidRPr="0050546E">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50546E">
        <w:rPr>
          <w:rFonts w:ascii="GHEA Grapalat" w:hAnsi="GHEA Grapalat"/>
          <w:sz w:val="20"/>
          <w:szCs w:val="20"/>
          <w:lang w:val="hy-AM"/>
        </w:rPr>
        <w:t xml:space="preserve"> </w:t>
      </w:r>
      <w:r w:rsidRPr="0050546E">
        <w:rPr>
          <w:rFonts w:ascii="GHEA Grapalat" w:hAnsi="GHEA Grapalat"/>
          <w:b/>
          <w:sz w:val="20"/>
          <w:szCs w:val="20"/>
          <w:lang w:val="hy-AM"/>
        </w:rPr>
        <w:t>Տատյանա Միրզոյանին</w:t>
      </w:r>
    </w:p>
    <w:p w14:paraId="4B92D6F9" w14:textId="77777777" w:rsidR="004F63A2" w:rsidRPr="0050546E" w:rsidRDefault="004F63A2" w:rsidP="004F63A2">
      <w:pPr>
        <w:ind w:firstLine="720"/>
        <w:jc w:val="both"/>
        <w:rPr>
          <w:rFonts w:ascii="GHEA Grapalat" w:hAnsi="GHEA Grapalat"/>
          <w:sz w:val="20"/>
          <w:szCs w:val="20"/>
          <w:lang w:val="hy-AM"/>
        </w:rPr>
      </w:pPr>
      <w:r w:rsidRPr="0050546E">
        <w:rPr>
          <w:rFonts w:ascii="GHEA Grapalat" w:hAnsi="GHEA Grapalat"/>
          <w:sz w:val="20"/>
          <w:szCs w:val="20"/>
          <w:lang w:val="af-ZA"/>
        </w:rPr>
        <w:t>Հեռախոս</w:t>
      </w:r>
      <w:r w:rsidRPr="0050546E">
        <w:rPr>
          <w:rFonts w:ascii="GHEA Grapalat" w:hAnsi="GHEA Grapalat"/>
          <w:sz w:val="20"/>
          <w:szCs w:val="20"/>
          <w:lang w:val="hy-AM"/>
        </w:rPr>
        <w:t>՝</w:t>
      </w:r>
      <w:r w:rsidRPr="0050546E">
        <w:rPr>
          <w:rFonts w:ascii="GHEA Grapalat" w:hAnsi="GHEA Grapalat"/>
          <w:sz w:val="20"/>
          <w:szCs w:val="20"/>
          <w:lang w:val="af-ZA"/>
        </w:rPr>
        <w:t xml:space="preserve"> </w:t>
      </w:r>
      <w:bookmarkStart w:id="4" w:name="_Hlk25366179"/>
      <w:r w:rsidRPr="0050546E">
        <w:rPr>
          <w:rFonts w:ascii="GHEA Grapalat" w:hAnsi="GHEA Grapalat"/>
          <w:b/>
          <w:sz w:val="20"/>
          <w:szCs w:val="20"/>
          <w:lang w:val="hy-AM"/>
        </w:rPr>
        <w:t>+374 9</w:t>
      </w:r>
      <w:bookmarkEnd w:id="4"/>
      <w:r w:rsidRPr="0050546E">
        <w:rPr>
          <w:rFonts w:ascii="GHEA Grapalat" w:hAnsi="GHEA Grapalat"/>
          <w:b/>
          <w:sz w:val="20"/>
          <w:szCs w:val="20"/>
          <w:lang w:val="hy-AM"/>
        </w:rPr>
        <w:t>9 27 71 72</w:t>
      </w:r>
    </w:p>
    <w:p w14:paraId="5B4DDF14" w14:textId="77777777" w:rsidR="004F63A2" w:rsidRPr="0050546E" w:rsidRDefault="004F63A2" w:rsidP="004F63A2">
      <w:pPr>
        <w:ind w:firstLine="720"/>
        <w:jc w:val="both"/>
        <w:rPr>
          <w:rFonts w:ascii="GHEA Grapalat" w:hAnsi="GHEA Grapalat"/>
          <w:sz w:val="20"/>
          <w:szCs w:val="20"/>
          <w:lang w:val="af-ZA"/>
        </w:rPr>
      </w:pPr>
      <w:r w:rsidRPr="0050546E">
        <w:rPr>
          <w:rFonts w:ascii="GHEA Grapalat" w:hAnsi="GHEA Grapalat"/>
          <w:sz w:val="20"/>
          <w:szCs w:val="20"/>
          <w:lang w:val="af-ZA"/>
        </w:rPr>
        <w:t xml:space="preserve">Էլ. </w:t>
      </w:r>
      <w:r w:rsidRPr="0050546E">
        <w:rPr>
          <w:rFonts w:ascii="GHEA Grapalat" w:hAnsi="GHEA Grapalat"/>
          <w:sz w:val="20"/>
          <w:szCs w:val="20"/>
          <w:lang w:val="hy-AM"/>
        </w:rPr>
        <w:t>փ</w:t>
      </w:r>
      <w:r w:rsidRPr="0050546E">
        <w:rPr>
          <w:rFonts w:ascii="GHEA Grapalat" w:hAnsi="GHEA Grapalat"/>
          <w:sz w:val="20"/>
          <w:szCs w:val="20"/>
          <w:lang w:val="af-ZA"/>
        </w:rPr>
        <w:t>ոստ</w:t>
      </w:r>
      <w:r w:rsidRPr="0050546E">
        <w:rPr>
          <w:rFonts w:ascii="GHEA Grapalat" w:hAnsi="GHEA Grapalat"/>
          <w:sz w:val="20"/>
          <w:szCs w:val="20"/>
          <w:lang w:val="hy-AM"/>
        </w:rPr>
        <w:t xml:space="preserve">՝ </w:t>
      </w:r>
      <w:bookmarkStart w:id="5" w:name="_Hlk25366190"/>
      <w:r w:rsidRPr="0050546E">
        <w:rPr>
          <w:rFonts w:ascii="GHEA Grapalat" w:hAnsi="GHEA Grapalat"/>
          <w:b/>
          <w:sz w:val="20"/>
          <w:szCs w:val="20"/>
          <w:lang w:val="af-ZA"/>
        </w:rPr>
        <w:fldChar w:fldCharType="begin"/>
      </w:r>
      <w:r w:rsidRPr="0050546E">
        <w:rPr>
          <w:rFonts w:ascii="GHEA Grapalat" w:hAnsi="GHEA Grapalat"/>
          <w:b/>
          <w:sz w:val="20"/>
          <w:szCs w:val="20"/>
          <w:lang w:val="af-ZA"/>
        </w:rPr>
        <w:instrText xml:space="preserve"> HYPERLINK "mailto:formed78@gmail.com" </w:instrText>
      </w:r>
      <w:r w:rsidRPr="0050546E">
        <w:rPr>
          <w:rFonts w:ascii="GHEA Grapalat" w:hAnsi="GHEA Grapalat"/>
          <w:b/>
          <w:sz w:val="20"/>
          <w:szCs w:val="20"/>
          <w:lang w:val="af-ZA"/>
        </w:rPr>
        <w:fldChar w:fldCharType="separate"/>
      </w:r>
      <w:r w:rsidRPr="0050546E">
        <w:rPr>
          <w:rFonts w:ascii="GHEA Grapalat" w:hAnsi="GHEA Grapalat"/>
          <w:b/>
          <w:sz w:val="20"/>
          <w:szCs w:val="20"/>
          <w:lang w:val="af-ZA"/>
        </w:rPr>
        <w:t>formed78@gmail.com</w:t>
      </w:r>
      <w:r w:rsidRPr="0050546E">
        <w:rPr>
          <w:rFonts w:ascii="GHEA Grapalat" w:hAnsi="GHEA Grapalat"/>
          <w:b/>
          <w:sz w:val="20"/>
          <w:szCs w:val="20"/>
          <w:lang w:val="af-ZA"/>
        </w:rPr>
        <w:fldChar w:fldCharType="end"/>
      </w:r>
      <w:bookmarkEnd w:id="5"/>
    </w:p>
    <w:p w14:paraId="5573ED30" w14:textId="77777777" w:rsidR="004F63A2" w:rsidRPr="0050546E" w:rsidRDefault="004F63A2" w:rsidP="004F63A2">
      <w:pPr>
        <w:ind w:firstLine="720"/>
        <w:jc w:val="both"/>
        <w:rPr>
          <w:rFonts w:ascii="GHEA Grapalat" w:hAnsi="GHEA Grapalat"/>
          <w:sz w:val="20"/>
          <w:szCs w:val="20"/>
          <w:lang w:val="af-ZA"/>
        </w:rPr>
      </w:pPr>
      <w:r w:rsidRPr="0050546E">
        <w:rPr>
          <w:rFonts w:ascii="GHEA Grapalat" w:hAnsi="GHEA Grapalat"/>
          <w:sz w:val="20"/>
          <w:szCs w:val="20"/>
          <w:lang w:val="af-ZA"/>
        </w:rPr>
        <w:t>Պատվիրատու</w:t>
      </w:r>
      <w:r w:rsidRPr="0050546E">
        <w:rPr>
          <w:rFonts w:ascii="GHEA Grapalat" w:hAnsi="GHEA Grapalat"/>
          <w:sz w:val="20"/>
          <w:szCs w:val="20"/>
          <w:lang w:val="hy-AM"/>
        </w:rPr>
        <w:t xml:space="preserve">՝ </w:t>
      </w:r>
      <w:r w:rsidRPr="0050546E">
        <w:rPr>
          <w:rFonts w:ascii="GHEA Grapalat" w:hAnsi="GHEA Grapalat"/>
          <w:b/>
          <w:sz w:val="20"/>
          <w:szCs w:val="20"/>
          <w:lang w:val="hy-AM"/>
        </w:rPr>
        <w:t>ՀՀ ԱՆ «Դատաբժշկական Գիտագործնական Կենտրոն» ՊՈԱԿ</w:t>
      </w:r>
    </w:p>
    <w:p w14:paraId="5B3B00EF" w14:textId="77777777" w:rsidR="00754697" w:rsidRPr="004F63A2" w:rsidRDefault="00754697" w:rsidP="00EF3662">
      <w:pPr>
        <w:pStyle w:val="31"/>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249D20E3" w:rsidR="00341A74" w:rsidRDefault="00341A74" w:rsidP="00EF3662">
      <w:pPr>
        <w:pStyle w:val="aa"/>
        <w:ind w:right="-7" w:firstLine="567"/>
        <w:jc w:val="right"/>
        <w:rPr>
          <w:rFonts w:ascii="GHEA Grapalat" w:hAnsi="GHEA Grapalat" w:cs="Sylfaen"/>
          <w:i/>
          <w:sz w:val="22"/>
          <w:lang w:val="af-ZA"/>
        </w:rPr>
      </w:pPr>
    </w:p>
    <w:p w14:paraId="3B0367C0" w14:textId="77777777" w:rsidR="006E791A" w:rsidRPr="00A71D81" w:rsidRDefault="006E791A"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4430B194" w14:textId="77777777" w:rsidR="004F63A2" w:rsidRPr="0050546E" w:rsidRDefault="004F63A2" w:rsidP="004F63A2">
      <w:pPr>
        <w:ind w:firstLine="567"/>
        <w:jc w:val="right"/>
        <w:rPr>
          <w:rFonts w:ascii="GHEA Grapalat" w:hAnsi="GHEA Grapalat"/>
          <w:sz w:val="20"/>
          <w:szCs w:val="20"/>
          <w:lang w:val="af-ZA"/>
        </w:rPr>
      </w:pPr>
      <w:r w:rsidRPr="0050546E">
        <w:rPr>
          <w:rFonts w:ascii="GHEA Grapalat" w:hAnsi="GHEA Grapalat"/>
          <w:sz w:val="20"/>
          <w:szCs w:val="20"/>
          <w:lang w:val="af-ZA"/>
        </w:rPr>
        <w:lastRenderedPageBreak/>
        <w:t>Հաստատված է</w:t>
      </w:r>
    </w:p>
    <w:p w14:paraId="1B195B6D" w14:textId="0C3148F7" w:rsidR="004F63A2" w:rsidRPr="0050546E" w:rsidRDefault="004F63A2" w:rsidP="004F63A2">
      <w:pPr>
        <w:ind w:firstLine="567"/>
        <w:jc w:val="right"/>
        <w:rPr>
          <w:rFonts w:ascii="GHEA Grapalat" w:hAnsi="GHEA Grapalat"/>
          <w:sz w:val="20"/>
          <w:szCs w:val="20"/>
          <w:lang w:val="af-ZA"/>
        </w:rPr>
      </w:pPr>
      <w:r w:rsidRPr="0050546E">
        <w:rPr>
          <w:rFonts w:ascii="GHEA Grapalat" w:hAnsi="GHEA Grapalat"/>
          <w:sz w:val="20"/>
          <w:szCs w:val="20"/>
          <w:lang w:val="af-ZA"/>
        </w:rPr>
        <w:t>«ԳՀԱՊՁԲ-202</w:t>
      </w:r>
      <w:r>
        <w:rPr>
          <w:rFonts w:ascii="GHEA Grapalat" w:hAnsi="GHEA Grapalat"/>
          <w:sz w:val="20"/>
          <w:szCs w:val="20"/>
          <w:lang w:val="hy-AM"/>
        </w:rPr>
        <w:t>3/</w:t>
      </w:r>
      <w:r w:rsidR="006E791A">
        <w:rPr>
          <w:rFonts w:ascii="GHEA Grapalat" w:hAnsi="GHEA Grapalat"/>
          <w:sz w:val="20"/>
          <w:szCs w:val="20"/>
          <w:lang w:val="hy-AM"/>
        </w:rPr>
        <w:t>1</w:t>
      </w:r>
      <w:r w:rsidR="00C16524" w:rsidRPr="00262D18">
        <w:rPr>
          <w:rFonts w:ascii="GHEA Grapalat" w:hAnsi="GHEA Grapalat"/>
          <w:sz w:val="20"/>
          <w:szCs w:val="20"/>
          <w:lang w:val="af-ZA"/>
        </w:rPr>
        <w:t>5</w:t>
      </w:r>
      <w:r w:rsidRPr="0050546E">
        <w:rPr>
          <w:rFonts w:ascii="GHEA Grapalat" w:hAnsi="GHEA Grapalat"/>
          <w:sz w:val="20"/>
          <w:szCs w:val="20"/>
          <w:lang w:val="af-ZA"/>
        </w:rPr>
        <w:t>-</w:t>
      </w:r>
      <w:r w:rsidR="00413218">
        <w:rPr>
          <w:rFonts w:ascii="GHEA Grapalat" w:hAnsi="GHEA Grapalat"/>
          <w:sz w:val="20"/>
          <w:szCs w:val="20"/>
          <w:lang w:val="hy-AM"/>
        </w:rPr>
        <w:t>3</w:t>
      </w:r>
      <w:r w:rsidRPr="0050546E">
        <w:rPr>
          <w:rFonts w:ascii="GHEA Grapalat" w:hAnsi="GHEA Grapalat"/>
          <w:sz w:val="20"/>
          <w:szCs w:val="20"/>
          <w:lang w:val="af-ZA"/>
        </w:rPr>
        <w:t xml:space="preserve">-ԴԲԳԳԿ» ծածկագրով </w:t>
      </w:r>
    </w:p>
    <w:p w14:paraId="36D52436" w14:textId="77777777" w:rsidR="004F63A2" w:rsidRPr="0050546E" w:rsidRDefault="004F63A2" w:rsidP="004F63A2">
      <w:pPr>
        <w:ind w:firstLine="567"/>
        <w:jc w:val="right"/>
        <w:rPr>
          <w:rFonts w:ascii="GHEA Grapalat" w:hAnsi="GHEA Grapalat"/>
          <w:sz w:val="20"/>
          <w:szCs w:val="20"/>
          <w:lang w:val="af-ZA"/>
        </w:rPr>
      </w:pPr>
      <w:r w:rsidRPr="0050546E">
        <w:rPr>
          <w:rFonts w:ascii="GHEA Grapalat" w:hAnsi="GHEA Grapalat"/>
          <w:sz w:val="20"/>
          <w:szCs w:val="20"/>
          <w:lang w:val="af-ZA"/>
        </w:rPr>
        <w:t>գնանշման հարցման գնահատող հանձնաժողովի</w:t>
      </w:r>
    </w:p>
    <w:p w14:paraId="29DB0DA0" w14:textId="0864C747" w:rsidR="004F63A2" w:rsidRPr="00C1151D" w:rsidRDefault="004F63A2" w:rsidP="004F63A2">
      <w:pPr>
        <w:ind w:firstLine="567"/>
        <w:jc w:val="right"/>
        <w:rPr>
          <w:rFonts w:ascii="GHEA Grapalat" w:hAnsi="GHEA Grapalat"/>
          <w:sz w:val="20"/>
          <w:szCs w:val="20"/>
          <w:lang w:val="af-ZA"/>
        </w:rPr>
      </w:pPr>
      <w:r w:rsidRPr="0050546E">
        <w:rPr>
          <w:rFonts w:ascii="GHEA Grapalat" w:hAnsi="GHEA Grapalat"/>
          <w:sz w:val="20"/>
          <w:szCs w:val="20"/>
          <w:lang w:val="af-ZA"/>
        </w:rPr>
        <w:t xml:space="preserve"> </w:t>
      </w:r>
      <w:r w:rsidRPr="00C1151D">
        <w:rPr>
          <w:rFonts w:ascii="GHEA Grapalat" w:hAnsi="GHEA Grapalat"/>
          <w:sz w:val="20"/>
          <w:szCs w:val="20"/>
          <w:lang w:val="af-ZA"/>
        </w:rPr>
        <w:t>202</w:t>
      </w:r>
      <w:r w:rsidR="006E791A">
        <w:rPr>
          <w:rFonts w:ascii="GHEA Grapalat" w:hAnsi="GHEA Grapalat"/>
          <w:sz w:val="20"/>
          <w:szCs w:val="20"/>
          <w:lang w:val="hy-AM"/>
        </w:rPr>
        <w:t>3</w:t>
      </w:r>
      <w:r w:rsidRPr="00C1151D">
        <w:rPr>
          <w:rFonts w:ascii="GHEA Grapalat" w:hAnsi="GHEA Grapalat"/>
          <w:sz w:val="20"/>
          <w:szCs w:val="20"/>
          <w:lang w:val="af-ZA"/>
        </w:rPr>
        <w:t xml:space="preserve">թ. </w:t>
      </w:r>
      <w:r w:rsidR="00413218">
        <w:rPr>
          <w:rFonts w:ascii="GHEA Grapalat" w:hAnsi="GHEA Grapalat"/>
          <w:sz w:val="20"/>
          <w:szCs w:val="20"/>
          <w:lang w:val="hy-AM"/>
        </w:rPr>
        <w:t>մայիսի 31</w:t>
      </w:r>
      <w:r>
        <w:rPr>
          <w:rFonts w:ascii="GHEA Grapalat" w:hAnsi="GHEA Grapalat"/>
          <w:sz w:val="20"/>
          <w:szCs w:val="20"/>
          <w:lang w:val="hy-AM"/>
        </w:rPr>
        <w:t>-</w:t>
      </w:r>
      <w:r w:rsidRPr="00C1151D">
        <w:rPr>
          <w:rFonts w:ascii="GHEA Grapalat" w:hAnsi="GHEA Grapalat"/>
          <w:sz w:val="20"/>
          <w:szCs w:val="20"/>
          <w:lang w:val="af-ZA"/>
        </w:rPr>
        <w:t>ի</w:t>
      </w:r>
      <w:r>
        <w:rPr>
          <w:rFonts w:ascii="GHEA Grapalat" w:hAnsi="GHEA Grapalat"/>
          <w:sz w:val="20"/>
          <w:szCs w:val="20"/>
          <w:lang w:val="hy-AM"/>
        </w:rPr>
        <w:t xml:space="preserve"> </w:t>
      </w:r>
      <w:r w:rsidRPr="00C1151D">
        <w:rPr>
          <w:rFonts w:ascii="GHEA Grapalat" w:hAnsi="GHEA Grapalat"/>
          <w:sz w:val="20"/>
          <w:szCs w:val="20"/>
          <w:lang w:val="af-ZA"/>
        </w:rPr>
        <w:t>N 1 որոշմամբ</w:t>
      </w:r>
    </w:p>
    <w:p w14:paraId="53A67D14" w14:textId="77777777" w:rsidR="004F63A2" w:rsidRPr="00A71D81" w:rsidRDefault="004F63A2" w:rsidP="004F63A2">
      <w:pPr>
        <w:pStyle w:val="aa"/>
        <w:ind w:right="-7" w:firstLine="567"/>
        <w:jc w:val="center"/>
        <w:rPr>
          <w:rFonts w:ascii="GHEA Grapalat" w:hAnsi="GHEA Grapalat"/>
          <w:lang w:val="af-ZA"/>
        </w:rPr>
      </w:pPr>
    </w:p>
    <w:p w14:paraId="35194CD2" w14:textId="77777777" w:rsidR="004F63A2" w:rsidRPr="00A71D81" w:rsidRDefault="004F63A2" w:rsidP="004F63A2">
      <w:pPr>
        <w:pStyle w:val="aa"/>
        <w:ind w:right="-7" w:firstLine="567"/>
        <w:jc w:val="center"/>
        <w:rPr>
          <w:rFonts w:ascii="GHEA Grapalat" w:hAnsi="GHEA Grapalat"/>
          <w:lang w:val="af-ZA"/>
        </w:rPr>
      </w:pPr>
    </w:p>
    <w:p w14:paraId="26A4E4FD" w14:textId="77777777" w:rsidR="004F63A2" w:rsidRPr="00A71D81" w:rsidRDefault="004F63A2" w:rsidP="004F63A2">
      <w:pPr>
        <w:pStyle w:val="aa"/>
        <w:ind w:right="-7" w:firstLine="567"/>
        <w:jc w:val="center"/>
        <w:rPr>
          <w:rFonts w:ascii="GHEA Grapalat" w:hAnsi="GHEA Grapalat"/>
          <w:lang w:val="af-ZA"/>
        </w:rPr>
      </w:pPr>
    </w:p>
    <w:p w14:paraId="1EF18971" w14:textId="77777777" w:rsidR="004F63A2" w:rsidRPr="00A71D81" w:rsidRDefault="004F63A2" w:rsidP="004F63A2">
      <w:pPr>
        <w:pStyle w:val="aa"/>
        <w:ind w:right="-7" w:firstLine="567"/>
        <w:jc w:val="center"/>
        <w:rPr>
          <w:rFonts w:ascii="GHEA Grapalat" w:hAnsi="GHEA Grapalat"/>
          <w:lang w:val="af-ZA"/>
        </w:rPr>
      </w:pPr>
    </w:p>
    <w:p w14:paraId="33326B20" w14:textId="77777777" w:rsidR="004F63A2" w:rsidRPr="00A71D81" w:rsidRDefault="004F63A2" w:rsidP="004F63A2">
      <w:pPr>
        <w:pStyle w:val="aa"/>
        <w:ind w:right="-7" w:firstLine="567"/>
        <w:jc w:val="center"/>
        <w:rPr>
          <w:rFonts w:ascii="GHEA Grapalat" w:hAnsi="GHEA Grapalat"/>
          <w:lang w:val="af-ZA"/>
        </w:rPr>
      </w:pPr>
    </w:p>
    <w:p w14:paraId="30447182" w14:textId="77777777" w:rsidR="004F63A2" w:rsidRPr="0050546E" w:rsidRDefault="004F63A2" w:rsidP="004F63A2">
      <w:pPr>
        <w:tabs>
          <w:tab w:val="left" w:pos="5968"/>
        </w:tabs>
        <w:ind w:right="-7" w:firstLine="567"/>
        <w:jc w:val="center"/>
        <w:rPr>
          <w:rFonts w:ascii="GHEA Grapalat" w:hAnsi="GHEA Grapalat"/>
          <w:sz w:val="20"/>
          <w:szCs w:val="20"/>
          <w:lang w:val="af-ZA"/>
        </w:rPr>
      </w:pPr>
      <w:r w:rsidRPr="0050546E">
        <w:rPr>
          <w:rFonts w:ascii="GHEA Grapalat" w:hAnsi="GHEA Grapalat"/>
          <w:sz w:val="20"/>
          <w:szCs w:val="20"/>
          <w:lang w:val="af-ZA"/>
        </w:rPr>
        <w:t>ՀՀ ԱՆ «Դատաբժշկական Գիտագործնական Կենտրոն» ՊՈԱԿ</w:t>
      </w:r>
    </w:p>
    <w:p w14:paraId="4CC35B9F" w14:textId="77777777" w:rsidR="004F63A2" w:rsidRPr="0050546E" w:rsidRDefault="004F63A2" w:rsidP="004F63A2">
      <w:pPr>
        <w:ind w:right="-7" w:firstLine="567"/>
        <w:jc w:val="center"/>
        <w:rPr>
          <w:rFonts w:ascii="GHEA Grapalat" w:hAnsi="GHEA Grapalat"/>
          <w:sz w:val="20"/>
          <w:szCs w:val="20"/>
          <w:lang w:val="af-ZA"/>
        </w:rPr>
      </w:pPr>
    </w:p>
    <w:p w14:paraId="7D9EC2F7" w14:textId="77777777" w:rsidR="004F63A2" w:rsidRPr="0050546E" w:rsidRDefault="004F63A2" w:rsidP="004F63A2">
      <w:pPr>
        <w:ind w:right="-7" w:firstLine="567"/>
        <w:jc w:val="center"/>
        <w:rPr>
          <w:rFonts w:ascii="GHEA Grapalat" w:hAnsi="GHEA Grapalat"/>
          <w:sz w:val="20"/>
          <w:szCs w:val="20"/>
          <w:lang w:val="af-ZA"/>
        </w:rPr>
      </w:pPr>
    </w:p>
    <w:p w14:paraId="4EAA86A0" w14:textId="77777777" w:rsidR="004F63A2" w:rsidRPr="0050546E" w:rsidRDefault="004F63A2" w:rsidP="004F63A2">
      <w:pPr>
        <w:ind w:right="-7" w:firstLine="567"/>
        <w:jc w:val="center"/>
        <w:rPr>
          <w:rFonts w:ascii="GHEA Grapalat" w:hAnsi="GHEA Grapalat"/>
          <w:sz w:val="20"/>
          <w:szCs w:val="20"/>
          <w:lang w:val="af-ZA"/>
        </w:rPr>
      </w:pPr>
    </w:p>
    <w:p w14:paraId="7EFB7C91" w14:textId="77777777" w:rsidR="004F63A2" w:rsidRPr="0050546E" w:rsidRDefault="004F63A2" w:rsidP="004F63A2">
      <w:pPr>
        <w:ind w:right="-7" w:firstLine="567"/>
        <w:jc w:val="center"/>
        <w:rPr>
          <w:rFonts w:ascii="GHEA Grapalat" w:hAnsi="GHEA Grapalat"/>
          <w:sz w:val="20"/>
          <w:szCs w:val="20"/>
          <w:lang w:val="af-ZA"/>
        </w:rPr>
      </w:pPr>
    </w:p>
    <w:p w14:paraId="10E6BBB8" w14:textId="77777777" w:rsidR="004F63A2" w:rsidRPr="0050546E" w:rsidRDefault="004F63A2" w:rsidP="004F63A2">
      <w:pPr>
        <w:ind w:right="-7" w:firstLine="567"/>
        <w:jc w:val="center"/>
        <w:rPr>
          <w:rFonts w:ascii="GHEA Grapalat" w:hAnsi="GHEA Grapalat"/>
          <w:sz w:val="20"/>
          <w:szCs w:val="20"/>
          <w:lang w:val="af-ZA"/>
        </w:rPr>
      </w:pPr>
      <w:r w:rsidRPr="0050546E">
        <w:rPr>
          <w:rFonts w:ascii="GHEA Grapalat" w:hAnsi="GHEA Grapalat"/>
          <w:sz w:val="20"/>
          <w:szCs w:val="20"/>
          <w:lang w:val="af-ZA"/>
        </w:rPr>
        <w:t>Հ Ր Ա Վ Ե Ր</w:t>
      </w:r>
    </w:p>
    <w:p w14:paraId="7EBC2AD3" w14:textId="77777777" w:rsidR="004F63A2" w:rsidRPr="0050546E" w:rsidRDefault="004F63A2" w:rsidP="004F63A2">
      <w:pPr>
        <w:ind w:right="-7" w:firstLine="567"/>
        <w:jc w:val="center"/>
        <w:rPr>
          <w:rFonts w:ascii="GHEA Grapalat" w:hAnsi="GHEA Grapalat"/>
          <w:sz w:val="20"/>
          <w:szCs w:val="20"/>
          <w:lang w:val="af-ZA"/>
        </w:rPr>
      </w:pPr>
    </w:p>
    <w:p w14:paraId="13C3EE92" w14:textId="77777777" w:rsidR="004F63A2" w:rsidRPr="0050546E" w:rsidRDefault="004F63A2" w:rsidP="004F63A2">
      <w:pPr>
        <w:ind w:right="-7" w:firstLine="567"/>
        <w:jc w:val="center"/>
        <w:rPr>
          <w:rFonts w:ascii="GHEA Grapalat" w:hAnsi="GHEA Grapalat"/>
          <w:sz w:val="20"/>
          <w:szCs w:val="20"/>
          <w:lang w:val="af-ZA"/>
        </w:rPr>
      </w:pPr>
    </w:p>
    <w:p w14:paraId="5EA40BB6" w14:textId="7D947566" w:rsidR="004F63A2" w:rsidRPr="0050546E" w:rsidRDefault="004F63A2" w:rsidP="004F63A2">
      <w:pPr>
        <w:ind w:right="-7"/>
        <w:jc w:val="center"/>
        <w:rPr>
          <w:rFonts w:ascii="GHEA Grapalat" w:hAnsi="GHEA Grapalat"/>
          <w:sz w:val="20"/>
          <w:szCs w:val="20"/>
          <w:lang w:val="af-ZA"/>
        </w:rPr>
      </w:pPr>
      <w:r w:rsidRPr="0050546E">
        <w:rPr>
          <w:rFonts w:ascii="GHEA Grapalat" w:hAnsi="GHEA Grapalat"/>
          <w:sz w:val="20"/>
          <w:szCs w:val="20"/>
          <w:lang w:val="af-ZA"/>
        </w:rPr>
        <w:t xml:space="preserve">ՀՀ ԱՆ «ԴԱՏԱԲԺՇԿԱԿԱՆ ԳԻՏԱԳՈՐԾՆԱԿԱՆ ԿԵՆՏՐՈՆ» ՊՈԱԿ-Ի ԿԱՐԻՔՆԵՐԻ ՀԱՄԱՐ </w:t>
      </w:r>
      <w:r w:rsidR="00413218">
        <w:rPr>
          <w:rFonts w:ascii="GHEA Grapalat" w:hAnsi="GHEA Grapalat"/>
          <w:sz w:val="20"/>
          <w:szCs w:val="20"/>
          <w:lang w:val="hy-AM"/>
        </w:rPr>
        <w:t>ՔԻՄԻԱԿԱՆ ՆՅՈՒԹԵՐ</w:t>
      </w:r>
      <w:r w:rsidR="00C16524" w:rsidRPr="00C16524">
        <w:rPr>
          <w:rFonts w:ascii="GHEA Grapalat" w:hAnsi="GHEA Grapalat"/>
          <w:sz w:val="20"/>
          <w:szCs w:val="20"/>
          <w:lang w:val="af-ZA"/>
        </w:rPr>
        <w:t xml:space="preserve">Ի </w:t>
      </w:r>
      <w:r w:rsidRPr="0050546E">
        <w:rPr>
          <w:rFonts w:ascii="GHEA Grapalat" w:hAnsi="GHEA Grapalat"/>
          <w:sz w:val="20"/>
          <w:szCs w:val="20"/>
          <w:lang w:val="af-ZA"/>
        </w:rPr>
        <w:t>ՁԵՌՔԲԵՐՄԱՆ ՆՊԱՏԱԿՈՎ  ՀԱՅՏԱՐԱՐՎԱԾ ԳՆԱՆՇՄԱՆ ՀԱՐՑՄԱՆ</w:t>
      </w:r>
    </w:p>
    <w:p w14:paraId="5662398E" w14:textId="77777777" w:rsidR="004F63A2" w:rsidRPr="00A71D81" w:rsidRDefault="004F63A2" w:rsidP="004F63A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4F63A2" w:rsidRDefault="006F0D3F" w:rsidP="00EF3662">
      <w:pPr>
        <w:ind w:firstLine="567"/>
        <w:jc w:val="both"/>
        <w:rPr>
          <w:rFonts w:ascii="GHEA Grapalat" w:hAnsi="GHEA Grapalat" w:cs="Sylfaen"/>
          <w:i/>
          <w:sz w:val="20"/>
          <w:szCs w:val="20"/>
          <w:lang w:val="af-ZA"/>
        </w:rPr>
      </w:pPr>
      <w:r w:rsidRPr="00A71D81">
        <w:rPr>
          <w:rFonts w:ascii="GHEA Grapalat" w:hAnsi="GHEA Grapalat" w:cs="Sylfaen"/>
          <w:i/>
          <w:sz w:val="22"/>
          <w:szCs w:val="22"/>
          <w:lang w:val="af-ZA"/>
        </w:rPr>
        <w:br w:type="page"/>
      </w:r>
      <w:r w:rsidR="00096865" w:rsidRPr="004F63A2">
        <w:rPr>
          <w:rFonts w:ascii="GHEA Grapalat" w:hAnsi="GHEA Grapalat" w:cs="Sylfaen"/>
          <w:i/>
          <w:sz w:val="20"/>
          <w:szCs w:val="20"/>
        </w:rPr>
        <w:lastRenderedPageBreak/>
        <w:t>Հարգելի</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մասնակից</w:t>
      </w:r>
      <w:r w:rsidR="00677658" w:rsidRPr="004F63A2">
        <w:rPr>
          <w:rFonts w:ascii="GHEA Grapalat" w:hAnsi="GHEA Grapalat" w:cs="Sylfaen"/>
          <w:i/>
          <w:sz w:val="20"/>
          <w:szCs w:val="20"/>
          <w:lang w:val="af-ZA"/>
        </w:rPr>
        <w:t xml:space="preserve"> </w:t>
      </w:r>
      <w:r w:rsidR="00884204" w:rsidRPr="004F63A2">
        <w:rPr>
          <w:rFonts w:ascii="GHEA Grapalat" w:hAnsi="GHEA Grapalat" w:cs="Sylfaen"/>
          <w:i/>
          <w:sz w:val="20"/>
          <w:szCs w:val="20"/>
        </w:rPr>
        <w:t>ն</w:t>
      </w:r>
      <w:r w:rsidR="00096865" w:rsidRPr="004F63A2">
        <w:rPr>
          <w:rFonts w:ascii="GHEA Grapalat" w:hAnsi="GHEA Grapalat" w:cs="Sylfaen"/>
          <w:i/>
          <w:sz w:val="20"/>
          <w:szCs w:val="20"/>
        </w:rPr>
        <w:t>ախքան</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հայտ</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կազմելը</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և</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ներկայացնելը</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խնդրում</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ենք</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մանրամասնորեն</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ուսումնասիրել</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սույն</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հրավերը</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քանի</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որ</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հրավերին</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չհամապատասխանող</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հայտերը</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ենթակա</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են</w:t>
      </w:r>
      <w:r w:rsidR="00096865" w:rsidRPr="004F63A2">
        <w:rPr>
          <w:rFonts w:ascii="GHEA Grapalat" w:hAnsi="GHEA Grapalat" w:cs="Times Armenian"/>
          <w:i/>
          <w:sz w:val="20"/>
          <w:szCs w:val="20"/>
          <w:lang w:val="af-ZA"/>
        </w:rPr>
        <w:t xml:space="preserve"> </w:t>
      </w:r>
      <w:r w:rsidR="00096865" w:rsidRPr="004F63A2">
        <w:rPr>
          <w:rFonts w:ascii="GHEA Grapalat" w:hAnsi="GHEA Grapalat" w:cs="Sylfaen"/>
          <w:i/>
          <w:sz w:val="20"/>
          <w:szCs w:val="20"/>
        </w:rPr>
        <w:t>մերժման</w:t>
      </w:r>
      <w:r w:rsidR="0046586E" w:rsidRPr="004F63A2">
        <w:rPr>
          <w:rFonts w:ascii="GHEA Grapalat" w:hAnsi="GHEA Grapalat" w:cs="Sylfaen"/>
          <w:i/>
          <w:sz w:val="20"/>
          <w:szCs w:val="20"/>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5CD3791A" w14:textId="77777777" w:rsidR="004F63A2" w:rsidRPr="0050546E" w:rsidRDefault="004F63A2" w:rsidP="004F63A2">
      <w:pPr>
        <w:ind w:firstLine="567"/>
        <w:jc w:val="center"/>
        <w:rPr>
          <w:rFonts w:ascii="GHEA Grapalat" w:hAnsi="GHEA Grapalat"/>
          <w:b/>
          <w:sz w:val="20"/>
          <w:szCs w:val="20"/>
          <w:lang w:val="af-ZA"/>
        </w:rPr>
      </w:pPr>
      <w:r w:rsidRPr="0050546E">
        <w:rPr>
          <w:rFonts w:ascii="GHEA Grapalat" w:hAnsi="GHEA Grapalat" w:cs="Sylfaen"/>
          <w:b/>
          <w:sz w:val="20"/>
          <w:szCs w:val="20"/>
        </w:rPr>
        <w:t>ԲՈՎԱՆԴԱԿՈւԹՅՈւՆ</w:t>
      </w:r>
    </w:p>
    <w:p w14:paraId="37D9BC14" w14:textId="77777777" w:rsidR="004F63A2" w:rsidRPr="0050546E" w:rsidRDefault="004F63A2" w:rsidP="004F63A2">
      <w:pPr>
        <w:ind w:firstLine="567"/>
        <w:jc w:val="center"/>
        <w:rPr>
          <w:rFonts w:ascii="GHEA Grapalat" w:hAnsi="GHEA Grapalat"/>
          <w:i/>
          <w:sz w:val="20"/>
          <w:lang w:val="af-ZA"/>
        </w:rPr>
      </w:pPr>
    </w:p>
    <w:p w14:paraId="371118BE" w14:textId="0B484534" w:rsidR="004F63A2" w:rsidRPr="00E86807" w:rsidRDefault="004F63A2" w:rsidP="004F63A2">
      <w:pPr>
        <w:ind w:firstLine="567"/>
        <w:jc w:val="center"/>
        <w:rPr>
          <w:rFonts w:ascii="GHEA Grapalat" w:hAnsi="GHEA Grapalat"/>
          <w:b/>
          <w:sz w:val="20"/>
          <w:lang w:val="af-ZA"/>
        </w:rPr>
      </w:pPr>
      <w:r w:rsidRPr="0050546E">
        <w:rPr>
          <w:rFonts w:ascii="GHEA Grapalat" w:hAnsi="GHEA Grapalat"/>
          <w:b/>
          <w:sz w:val="20"/>
          <w:lang w:val="af-ZA"/>
        </w:rPr>
        <w:t>ՀՀ ԱՆ «ԴԱՏԱԲԺՇԿԱԿԱՆ ԳԻՏԱԳՈՐԾՆԱԿԱՆ ԿԵՆՏՐՈՆ» ՊՈԱԿ</w:t>
      </w:r>
      <w:r w:rsidRPr="00511FB5">
        <w:rPr>
          <w:rFonts w:ascii="GHEA Grapalat" w:hAnsi="GHEA Grapalat"/>
          <w:b/>
          <w:sz w:val="20"/>
          <w:lang w:val="af-ZA"/>
        </w:rPr>
        <w:t xml:space="preserve">-Ի </w:t>
      </w:r>
      <w:r w:rsidRPr="0050546E">
        <w:rPr>
          <w:rFonts w:ascii="GHEA Grapalat" w:hAnsi="GHEA Grapalat"/>
          <w:b/>
          <w:sz w:val="20"/>
          <w:lang w:val="af-ZA"/>
        </w:rPr>
        <w:t>ԿԱՐԻՔՆԵՐԻ ՀԱՄԱՐ</w:t>
      </w:r>
      <w:r w:rsidRPr="00511FB5">
        <w:rPr>
          <w:rFonts w:ascii="GHEA Grapalat" w:hAnsi="GHEA Grapalat"/>
          <w:b/>
          <w:sz w:val="20"/>
          <w:lang w:val="af-ZA"/>
        </w:rPr>
        <w:t xml:space="preserve"> </w:t>
      </w:r>
      <w:r w:rsidR="00413218">
        <w:rPr>
          <w:rFonts w:ascii="GHEA Grapalat" w:hAnsi="GHEA Grapalat"/>
          <w:b/>
          <w:sz w:val="20"/>
          <w:lang w:val="hy-AM"/>
        </w:rPr>
        <w:t>ՔԻՄԻԱԿԱՆ ՆՅՈՒԹԵՐԻ</w:t>
      </w:r>
      <w:r w:rsidR="00533686">
        <w:rPr>
          <w:rFonts w:ascii="GHEA Grapalat" w:hAnsi="GHEA Grapalat"/>
          <w:b/>
          <w:sz w:val="20"/>
          <w:lang w:val="hy-AM"/>
        </w:rPr>
        <w:t xml:space="preserve"> </w:t>
      </w:r>
      <w:r w:rsidR="00C16524" w:rsidRPr="0050546E">
        <w:rPr>
          <w:rFonts w:ascii="GHEA Grapalat" w:hAnsi="GHEA Grapalat"/>
          <w:b/>
          <w:sz w:val="20"/>
          <w:lang w:val="af-ZA"/>
        </w:rPr>
        <w:t xml:space="preserve">ՁԵՌՔԲԵՐՄԱՆ </w:t>
      </w:r>
      <w:r w:rsidRPr="0050546E">
        <w:rPr>
          <w:rFonts w:ascii="GHEA Grapalat" w:hAnsi="GHEA Grapalat"/>
          <w:b/>
          <w:sz w:val="20"/>
          <w:lang w:val="af-ZA"/>
        </w:rPr>
        <w:t xml:space="preserve">ՆՊԱՏԱԿՈՎ ՀԱՅՏԱՐԱՐՎԱԾ </w:t>
      </w:r>
      <w:r w:rsidRPr="00E86807">
        <w:rPr>
          <w:rFonts w:ascii="GHEA Grapalat" w:hAnsi="GHEA Grapalat"/>
          <w:b/>
          <w:sz w:val="20"/>
          <w:lang w:val="af-ZA"/>
        </w:rPr>
        <w:t>ԳՆԱՆՇՄԱՆ ՀԱՐՑՄԱՆ</w:t>
      </w:r>
      <w:r w:rsidRPr="0050546E">
        <w:rPr>
          <w:rFonts w:ascii="GHEA Grapalat" w:hAnsi="GHEA Grapalat"/>
          <w:b/>
          <w:sz w:val="20"/>
          <w:lang w:val="af-ZA"/>
        </w:rPr>
        <w:t xml:space="preserve"> ՀՐԱՎԵՐԻ</w:t>
      </w:r>
    </w:p>
    <w:p w14:paraId="25EF03D2" w14:textId="77777777" w:rsidR="004F63A2" w:rsidRPr="00A71D81" w:rsidRDefault="004F63A2" w:rsidP="004F63A2">
      <w:pPr>
        <w:ind w:firstLine="567"/>
        <w:jc w:val="center"/>
        <w:rPr>
          <w:rFonts w:ascii="GHEA Grapalat" w:hAnsi="GHEA Grapalat" w:cs="Sylfaen"/>
          <w:b/>
          <w:sz w:val="20"/>
          <w:szCs w:val="22"/>
          <w:lang w:val="af-ZA"/>
        </w:rPr>
      </w:pPr>
    </w:p>
    <w:p w14:paraId="5D725E1D" w14:textId="77777777" w:rsidR="004F63A2" w:rsidRPr="00A71D81" w:rsidRDefault="004F63A2" w:rsidP="004F63A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13B0B6D3" w14:textId="77777777" w:rsidR="00096865" w:rsidRPr="00A71D81" w:rsidRDefault="00096865" w:rsidP="00EF3662">
      <w:pPr>
        <w:ind w:firstLine="567"/>
        <w:jc w:val="both"/>
        <w:rPr>
          <w:rFonts w:ascii="GHEA Grapalat" w:hAnsi="GHEA Grapalat"/>
          <w:sz w:val="20"/>
          <w:lang w:val="af-ZA"/>
        </w:rPr>
      </w:pPr>
    </w:p>
    <w:p w14:paraId="7D627E36" w14:textId="37013E3E"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E87D73">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1E3A7D46" w14:textId="24C7DA8E"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44E4AEF6" w14:textId="30DE1911"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4F63A2">
        <w:rPr>
          <w:rFonts w:ascii="GHEA Grapalat" w:hAnsi="GHEA Grapalat"/>
          <w:sz w:val="20"/>
          <w:lang w:val="hy-AM"/>
        </w:rPr>
        <w:t>ԳՀ</w:t>
      </w:r>
      <w:r w:rsidR="001B1FC4" w:rsidRPr="00A71D81">
        <w:rPr>
          <w:rFonts w:ascii="GHEA Grapalat" w:hAnsi="GHEA Grapalat" w:cs="Sylfaen"/>
          <w:sz w:val="20"/>
        </w:rPr>
        <w:t>ԱՊ</w:t>
      </w:r>
      <w:r w:rsidRPr="00A71D81">
        <w:rPr>
          <w:rFonts w:ascii="GHEA Grapalat" w:hAnsi="GHEA Grapalat" w:cs="Sylfaen"/>
          <w:sz w:val="20"/>
        </w:rPr>
        <w:t>ՁԲ</w:t>
      </w:r>
      <w:r w:rsidRPr="00A71D81">
        <w:rPr>
          <w:rFonts w:ascii="GHEA Grapalat" w:hAnsi="GHEA Grapalat" w:cs="Sylfaen"/>
          <w:sz w:val="20"/>
          <w:lang w:val="af-ZA"/>
        </w:rPr>
        <w:t>-</w:t>
      </w:r>
      <w:r w:rsidR="004F63A2">
        <w:rPr>
          <w:rFonts w:ascii="GHEA Grapalat" w:hAnsi="GHEA Grapalat" w:cs="Sylfaen"/>
          <w:sz w:val="20"/>
          <w:lang w:val="hy-AM"/>
        </w:rPr>
        <w:t>2023/</w:t>
      </w:r>
      <w:r w:rsidR="006E791A">
        <w:rPr>
          <w:rFonts w:ascii="GHEA Grapalat" w:hAnsi="GHEA Grapalat" w:cs="Sylfaen"/>
          <w:sz w:val="20"/>
          <w:lang w:val="hy-AM"/>
        </w:rPr>
        <w:t>1</w:t>
      </w:r>
      <w:r w:rsidR="00C16524" w:rsidRPr="00C16524">
        <w:rPr>
          <w:rFonts w:ascii="GHEA Grapalat" w:hAnsi="GHEA Grapalat" w:cs="Sylfaen"/>
          <w:sz w:val="20"/>
          <w:lang w:val="af-ZA"/>
        </w:rPr>
        <w:t>5</w:t>
      </w:r>
      <w:r w:rsidR="004F63A2">
        <w:rPr>
          <w:rFonts w:ascii="GHEA Grapalat" w:hAnsi="GHEA Grapalat" w:cs="Sylfaen"/>
          <w:sz w:val="20"/>
          <w:lang w:val="hy-AM"/>
        </w:rPr>
        <w:t>-</w:t>
      </w:r>
      <w:r w:rsidR="00413218">
        <w:rPr>
          <w:rFonts w:ascii="GHEA Grapalat" w:hAnsi="GHEA Grapalat" w:cs="Sylfaen"/>
          <w:sz w:val="20"/>
          <w:lang w:val="hy-AM"/>
        </w:rPr>
        <w:t>5</w:t>
      </w:r>
      <w:r w:rsidR="004F63A2">
        <w:rPr>
          <w:rFonts w:ascii="GHEA Grapalat" w:hAnsi="GHEA Grapalat" w:cs="Sylfaen"/>
          <w:sz w:val="20"/>
          <w:lang w:val="hy-AM"/>
        </w:rPr>
        <w:t>-ԴԲԳԳԿ</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E87D73">
        <w:rPr>
          <w:rFonts w:ascii="GHEA Grapalat" w:hAnsi="GHEA Grapalat" w:cs="Sylfaen"/>
          <w:sz w:val="20"/>
          <w:lang w:val="hy-AM"/>
        </w:rPr>
        <w:t xml:space="preserve">գնանշման հարցման </w:t>
      </w:r>
      <w:r w:rsidRPr="00A71D81">
        <w:rPr>
          <w:rFonts w:ascii="GHEA Grapalat" w:hAnsi="GHEA Grapalat" w:cs="Times Armenian"/>
          <w:sz w:val="20"/>
          <w:lang w:val="af-ZA"/>
        </w:rPr>
        <w:t>(</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C893304"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4F63A2" w:rsidRPr="0050546E">
        <w:rPr>
          <w:rFonts w:ascii="GHEA Grapalat" w:hAnsi="GHEA Grapalat" w:cs="Sylfaen"/>
          <w:sz w:val="20"/>
        </w:rPr>
        <w:t>ՀՀ</w:t>
      </w:r>
      <w:r w:rsidR="004F63A2" w:rsidRPr="00B05CC7">
        <w:rPr>
          <w:rFonts w:ascii="GHEA Grapalat" w:hAnsi="GHEA Grapalat" w:cs="Sylfaen"/>
          <w:sz w:val="20"/>
          <w:lang w:val="af-ZA"/>
        </w:rPr>
        <w:t xml:space="preserve"> </w:t>
      </w:r>
      <w:r w:rsidR="004F63A2" w:rsidRPr="0050546E">
        <w:rPr>
          <w:rFonts w:ascii="GHEA Grapalat" w:hAnsi="GHEA Grapalat" w:cs="Sylfaen"/>
          <w:sz w:val="20"/>
        </w:rPr>
        <w:t>ԱՆ</w:t>
      </w:r>
      <w:r w:rsidR="004F63A2" w:rsidRPr="00B05CC7">
        <w:rPr>
          <w:rFonts w:ascii="GHEA Grapalat" w:hAnsi="GHEA Grapalat" w:cs="Sylfaen"/>
          <w:sz w:val="20"/>
          <w:lang w:val="af-ZA"/>
        </w:rPr>
        <w:t xml:space="preserve"> «</w:t>
      </w:r>
      <w:r w:rsidR="004F63A2" w:rsidRPr="0050546E">
        <w:rPr>
          <w:rFonts w:ascii="GHEA Grapalat" w:hAnsi="GHEA Grapalat" w:cs="Sylfaen"/>
          <w:sz w:val="20"/>
        </w:rPr>
        <w:t>Դատաբժշկական</w:t>
      </w:r>
      <w:r w:rsidR="004F63A2" w:rsidRPr="00B05CC7">
        <w:rPr>
          <w:rFonts w:ascii="GHEA Grapalat" w:hAnsi="GHEA Grapalat" w:cs="Sylfaen"/>
          <w:sz w:val="20"/>
          <w:lang w:val="af-ZA"/>
        </w:rPr>
        <w:t xml:space="preserve"> </w:t>
      </w:r>
      <w:r w:rsidR="004F63A2" w:rsidRPr="0050546E">
        <w:rPr>
          <w:rFonts w:ascii="GHEA Grapalat" w:hAnsi="GHEA Grapalat" w:cs="Sylfaen"/>
          <w:sz w:val="20"/>
        </w:rPr>
        <w:t>Գիտագործնական</w:t>
      </w:r>
      <w:r w:rsidR="004F63A2" w:rsidRPr="00B05CC7">
        <w:rPr>
          <w:rFonts w:ascii="GHEA Grapalat" w:hAnsi="GHEA Grapalat" w:cs="Sylfaen"/>
          <w:sz w:val="20"/>
          <w:lang w:val="af-ZA"/>
        </w:rPr>
        <w:t xml:space="preserve"> </w:t>
      </w:r>
      <w:r w:rsidR="004F63A2" w:rsidRPr="0050546E">
        <w:rPr>
          <w:rFonts w:ascii="GHEA Grapalat" w:hAnsi="GHEA Grapalat" w:cs="Sylfaen"/>
          <w:sz w:val="20"/>
        </w:rPr>
        <w:t>Կենտրոն</w:t>
      </w:r>
      <w:r w:rsidR="004F63A2" w:rsidRPr="00B05CC7">
        <w:rPr>
          <w:rFonts w:ascii="GHEA Grapalat" w:hAnsi="GHEA Grapalat" w:cs="Sylfaen"/>
          <w:sz w:val="20"/>
          <w:lang w:val="af-ZA"/>
        </w:rPr>
        <w:t xml:space="preserve">» </w:t>
      </w:r>
      <w:r w:rsidR="004F63A2" w:rsidRPr="0050546E">
        <w:rPr>
          <w:rFonts w:ascii="GHEA Grapalat" w:hAnsi="GHEA Grapalat" w:cs="Sylfaen"/>
          <w:sz w:val="20"/>
        </w:rPr>
        <w:t>ՊՈԱԿ</w:t>
      </w:r>
      <w:r w:rsidR="004F63A2" w:rsidRPr="00B05CC7">
        <w:rPr>
          <w:rFonts w:ascii="GHEA Grapalat" w:hAnsi="GHEA Grapalat" w:cs="Sylfaen"/>
          <w:sz w:val="20"/>
          <w:lang w:val="af-ZA"/>
        </w:rPr>
        <w:t>-</w:t>
      </w:r>
      <w:r w:rsidR="004F63A2" w:rsidRPr="0050546E">
        <w:rPr>
          <w:rFonts w:ascii="GHEA Grapalat" w:hAnsi="GHEA Grapalat" w:cs="Sylfaen"/>
          <w:sz w:val="20"/>
        </w:rPr>
        <w:t>ի</w:t>
      </w:r>
      <w:r w:rsidR="004F63A2"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34064ABA" w14:textId="77777777" w:rsidR="004F63A2" w:rsidRPr="0050546E" w:rsidRDefault="004F63A2" w:rsidP="004F63A2">
      <w:pPr>
        <w:pStyle w:val="23"/>
        <w:spacing w:line="240" w:lineRule="auto"/>
        <w:ind w:firstLine="567"/>
        <w:rPr>
          <w:rFonts w:ascii="GHEA Grapalat" w:hAnsi="GHEA Grapalat"/>
          <w:lang w:val="hy-AM"/>
        </w:rPr>
      </w:pPr>
      <w:r w:rsidRPr="00A71D81">
        <w:rPr>
          <w:rFonts w:ascii="GHEA Grapalat" w:hAnsi="GHEA Grapalat"/>
        </w:rPr>
        <w:t xml:space="preserve">Գնահատող հանձնաժողովի քարտուղարի էլեկտրոնային փոստի հասցեն է` </w:t>
      </w:r>
      <w:hyperlink r:id="rId8" w:history="1">
        <w:r w:rsidRPr="0050546E">
          <w:rPr>
            <w:rFonts w:ascii="GHEA Grapalat" w:hAnsi="GHEA Grapalat"/>
          </w:rPr>
          <w:t>formed78@gmail.com</w:t>
        </w:r>
      </w:hyperlink>
      <w:r w:rsidRPr="0050546E">
        <w:rPr>
          <w:rFonts w:ascii="GHEA Grapalat" w:hAnsi="GHEA Grapalat"/>
          <w:lang w:val="hy-AM"/>
        </w:rPr>
        <w:t>:</w:t>
      </w:r>
    </w:p>
    <w:p w14:paraId="1A75F48B" w14:textId="77777777" w:rsidR="004F63A2" w:rsidRDefault="004F63A2" w:rsidP="00EF3662">
      <w:pPr>
        <w:jc w:val="center"/>
        <w:rPr>
          <w:rFonts w:ascii="GHEA Grapalat" w:hAnsi="GHEA Grapalat" w:cs="Sylfaen"/>
          <w:szCs w:val="22"/>
          <w:lang w:val="hy-AM"/>
        </w:rPr>
      </w:pPr>
    </w:p>
    <w:p w14:paraId="58D179A0" w14:textId="77777777" w:rsidR="004F63A2" w:rsidRDefault="004F63A2" w:rsidP="00EF3662">
      <w:pPr>
        <w:jc w:val="center"/>
        <w:rPr>
          <w:rFonts w:ascii="GHEA Grapalat" w:hAnsi="GHEA Grapalat" w:cs="Sylfaen"/>
          <w:szCs w:val="22"/>
          <w:lang w:val="hy-AM"/>
        </w:rPr>
      </w:pPr>
    </w:p>
    <w:p w14:paraId="1D0CCB3A" w14:textId="77777777" w:rsidR="004F63A2" w:rsidRDefault="004F63A2" w:rsidP="00EF3662">
      <w:pPr>
        <w:jc w:val="center"/>
        <w:rPr>
          <w:rFonts w:ascii="GHEA Grapalat" w:hAnsi="GHEA Grapalat" w:cs="Sylfaen"/>
          <w:szCs w:val="22"/>
          <w:lang w:val="hy-AM"/>
        </w:rPr>
      </w:pPr>
    </w:p>
    <w:p w14:paraId="56756ED7" w14:textId="77777777" w:rsidR="004F63A2" w:rsidRDefault="004F63A2" w:rsidP="00EF3662">
      <w:pPr>
        <w:jc w:val="center"/>
        <w:rPr>
          <w:rFonts w:ascii="GHEA Grapalat" w:hAnsi="GHEA Grapalat" w:cs="Sylfaen"/>
          <w:szCs w:val="22"/>
          <w:lang w:val="hy-AM"/>
        </w:rPr>
      </w:pPr>
    </w:p>
    <w:p w14:paraId="505A6DC7" w14:textId="1FB28753" w:rsidR="004F63A2" w:rsidRDefault="004F63A2" w:rsidP="00EF3662">
      <w:pPr>
        <w:jc w:val="center"/>
        <w:rPr>
          <w:rFonts w:ascii="GHEA Grapalat" w:hAnsi="GHEA Grapalat" w:cs="Sylfaen"/>
          <w:szCs w:val="22"/>
          <w:lang w:val="hy-AM"/>
        </w:rPr>
      </w:pPr>
    </w:p>
    <w:p w14:paraId="1EFE40EA" w14:textId="77777777" w:rsidR="006E791A" w:rsidRDefault="006E791A" w:rsidP="00EF3662">
      <w:pPr>
        <w:jc w:val="center"/>
        <w:rPr>
          <w:rFonts w:ascii="GHEA Grapalat" w:hAnsi="GHEA Grapalat" w:cs="Sylfaen"/>
          <w:szCs w:val="22"/>
          <w:lang w:val="hy-AM"/>
        </w:rPr>
      </w:pPr>
    </w:p>
    <w:p w14:paraId="7B427EA4" w14:textId="77777777" w:rsidR="004F63A2" w:rsidRDefault="004F63A2" w:rsidP="00EF3662">
      <w:pPr>
        <w:jc w:val="center"/>
        <w:rPr>
          <w:rFonts w:ascii="GHEA Grapalat" w:hAnsi="GHEA Grapalat" w:cs="Sylfaen"/>
          <w:szCs w:val="22"/>
          <w:lang w:val="hy-AM"/>
        </w:rPr>
      </w:pPr>
    </w:p>
    <w:p w14:paraId="6BD85FA9" w14:textId="77777777" w:rsidR="004F63A2" w:rsidRDefault="004F63A2" w:rsidP="00EF3662">
      <w:pPr>
        <w:jc w:val="center"/>
        <w:rPr>
          <w:rFonts w:ascii="GHEA Grapalat" w:hAnsi="GHEA Grapalat" w:cs="Sylfaen"/>
          <w:szCs w:val="22"/>
          <w:lang w:val="hy-AM"/>
        </w:rPr>
      </w:pPr>
    </w:p>
    <w:p w14:paraId="70DE05FD" w14:textId="77777777" w:rsidR="004F63A2" w:rsidRDefault="004F63A2" w:rsidP="00EF3662">
      <w:pPr>
        <w:jc w:val="center"/>
        <w:rPr>
          <w:rFonts w:ascii="GHEA Grapalat" w:hAnsi="GHEA Grapalat" w:cs="Sylfaen"/>
          <w:szCs w:val="22"/>
          <w:lang w:val="hy-AM"/>
        </w:rPr>
      </w:pPr>
    </w:p>
    <w:p w14:paraId="7511CF1D" w14:textId="77777777" w:rsidR="004F63A2" w:rsidRPr="0050546E" w:rsidRDefault="004F63A2" w:rsidP="004F63A2">
      <w:pPr>
        <w:jc w:val="center"/>
        <w:rPr>
          <w:rFonts w:ascii="GHEA Grapalat" w:hAnsi="GHEA Grapalat"/>
          <w:szCs w:val="22"/>
          <w:lang w:val="af-ZA"/>
        </w:rPr>
      </w:pPr>
      <w:proofErr w:type="gramStart"/>
      <w:r w:rsidRPr="0050546E">
        <w:rPr>
          <w:rFonts w:ascii="GHEA Grapalat" w:hAnsi="GHEA Grapalat" w:cs="Sylfaen"/>
          <w:b/>
          <w:sz w:val="20"/>
        </w:rPr>
        <w:t>ՄԱՍ  I</w:t>
      </w:r>
      <w:proofErr w:type="gramEnd"/>
    </w:p>
    <w:p w14:paraId="47437CE7" w14:textId="77777777" w:rsidR="004F63A2" w:rsidRPr="0050546E" w:rsidRDefault="004F63A2" w:rsidP="004F63A2">
      <w:pPr>
        <w:numPr>
          <w:ilvl w:val="0"/>
          <w:numId w:val="3"/>
        </w:numPr>
        <w:jc w:val="center"/>
        <w:rPr>
          <w:rFonts w:ascii="GHEA Grapalat" w:hAnsi="GHEA Grapalat" w:cs="Sylfaen"/>
          <w:b/>
          <w:sz w:val="20"/>
        </w:rPr>
      </w:pPr>
      <w:proofErr w:type="gramStart"/>
      <w:r w:rsidRPr="0050546E">
        <w:rPr>
          <w:rFonts w:ascii="GHEA Grapalat" w:hAnsi="GHEA Grapalat" w:cs="Sylfaen"/>
          <w:b/>
          <w:sz w:val="20"/>
        </w:rPr>
        <w:t>ԳՆՄԱՆ  ԱՌԱՐԿԱՅԻ</w:t>
      </w:r>
      <w:proofErr w:type="gramEnd"/>
      <w:r w:rsidRPr="0050546E">
        <w:rPr>
          <w:rFonts w:ascii="GHEA Grapalat" w:hAnsi="GHEA Grapalat" w:cs="Sylfaen"/>
          <w:b/>
          <w:sz w:val="20"/>
        </w:rPr>
        <w:t xml:space="preserve">  ԲՆՈՒԹԱԳԻՐԸ</w:t>
      </w:r>
    </w:p>
    <w:p w14:paraId="79178C3C" w14:textId="77777777" w:rsidR="004F63A2" w:rsidRDefault="004F63A2" w:rsidP="004F63A2">
      <w:pPr>
        <w:pStyle w:val="3"/>
        <w:spacing w:line="240" w:lineRule="auto"/>
        <w:jc w:val="both"/>
        <w:rPr>
          <w:rFonts w:ascii="GHEA Grapalat" w:hAnsi="GHEA Grapalat" w:cs="Sylfaen"/>
          <w:i w:val="0"/>
        </w:rPr>
      </w:pPr>
    </w:p>
    <w:p w14:paraId="1FCD24D9" w14:textId="2CBFE69D" w:rsidR="00096865" w:rsidRPr="00C16524" w:rsidRDefault="00096865" w:rsidP="004F63A2">
      <w:pPr>
        <w:pStyle w:val="3"/>
        <w:spacing w:line="240" w:lineRule="auto"/>
        <w:ind w:firstLine="360"/>
        <w:jc w:val="both"/>
        <w:rPr>
          <w:rFonts w:ascii="GHEA Grapalat" w:hAnsi="GHEA Grapalat" w:cs="Sylfaen"/>
          <w:i w:val="0"/>
        </w:rPr>
      </w:pPr>
      <w:r w:rsidRPr="00A71D81">
        <w:rPr>
          <w:rFonts w:ascii="GHEA Grapalat" w:hAnsi="GHEA Grapalat" w:cs="Sylfaen"/>
          <w:i w:val="0"/>
        </w:rPr>
        <w:t>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gramStart"/>
      <w:r w:rsidRPr="00A71D81">
        <w:rPr>
          <w:rFonts w:ascii="GHEA Grapalat" w:hAnsi="GHEA Grapalat" w:cs="Sylfaen"/>
          <w:i w:val="0"/>
        </w:rPr>
        <w:t>հանդիսանում</w:t>
      </w:r>
      <w:r w:rsidRPr="00A71D81">
        <w:rPr>
          <w:rFonts w:ascii="GHEA Grapalat" w:hAnsi="GHEA Grapalat" w:cs="Sylfaen"/>
          <w:i w:val="0"/>
          <w:lang w:val="af-ZA"/>
        </w:rPr>
        <w:t xml:space="preserve">  </w:t>
      </w:r>
      <w:r w:rsidR="004F63A2" w:rsidRPr="0050546E">
        <w:rPr>
          <w:rFonts w:ascii="GHEA Grapalat" w:hAnsi="GHEA Grapalat" w:cs="Sylfaen"/>
          <w:i w:val="0"/>
        </w:rPr>
        <w:t>ՀՀ</w:t>
      </w:r>
      <w:proofErr w:type="gramEnd"/>
      <w:r w:rsidR="004F63A2" w:rsidRPr="00E86807">
        <w:rPr>
          <w:rFonts w:ascii="GHEA Grapalat" w:hAnsi="GHEA Grapalat" w:cs="Sylfaen"/>
          <w:i w:val="0"/>
          <w:lang w:val="af-ZA"/>
        </w:rPr>
        <w:t xml:space="preserve"> </w:t>
      </w:r>
      <w:r w:rsidR="004F63A2" w:rsidRPr="0050546E">
        <w:rPr>
          <w:rFonts w:ascii="GHEA Grapalat" w:hAnsi="GHEA Grapalat" w:cs="Sylfaen"/>
          <w:i w:val="0"/>
        </w:rPr>
        <w:t>ԱՆ</w:t>
      </w:r>
      <w:r w:rsidR="004F63A2" w:rsidRPr="00E86807">
        <w:rPr>
          <w:rFonts w:ascii="GHEA Grapalat" w:hAnsi="GHEA Grapalat" w:cs="Sylfaen"/>
          <w:i w:val="0"/>
          <w:lang w:val="af-ZA"/>
        </w:rPr>
        <w:t xml:space="preserve"> «</w:t>
      </w:r>
      <w:r w:rsidR="004F63A2" w:rsidRPr="0050546E">
        <w:rPr>
          <w:rFonts w:ascii="GHEA Grapalat" w:hAnsi="GHEA Grapalat" w:cs="Sylfaen"/>
          <w:i w:val="0"/>
        </w:rPr>
        <w:t>Դատաբժշկական</w:t>
      </w:r>
      <w:r w:rsidR="004F63A2" w:rsidRPr="00E86807">
        <w:rPr>
          <w:rFonts w:ascii="GHEA Grapalat" w:hAnsi="GHEA Grapalat" w:cs="Sylfaen"/>
          <w:i w:val="0"/>
          <w:lang w:val="af-ZA"/>
        </w:rPr>
        <w:t xml:space="preserve"> </w:t>
      </w:r>
      <w:r w:rsidR="004F63A2" w:rsidRPr="0050546E">
        <w:rPr>
          <w:rFonts w:ascii="GHEA Grapalat" w:hAnsi="GHEA Grapalat" w:cs="Sylfaen"/>
          <w:i w:val="0"/>
        </w:rPr>
        <w:t>Գիտագործնական</w:t>
      </w:r>
      <w:r w:rsidR="004F63A2" w:rsidRPr="00E86807">
        <w:rPr>
          <w:rFonts w:ascii="GHEA Grapalat" w:hAnsi="GHEA Grapalat" w:cs="Sylfaen"/>
          <w:i w:val="0"/>
          <w:lang w:val="af-ZA"/>
        </w:rPr>
        <w:t xml:space="preserve"> </w:t>
      </w:r>
      <w:r w:rsidR="004F63A2" w:rsidRPr="0050546E">
        <w:rPr>
          <w:rFonts w:ascii="GHEA Grapalat" w:hAnsi="GHEA Grapalat" w:cs="Sylfaen"/>
          <w:i w:val="0"/>
        </w:rPr>
        <w:t>Կենտրոն</w:t>
      </w:r>
      <w:r w:rsidR="004F63A2" w:rsidRPr="00E86807">
        <w:rPr>
          <w:rFonts w:ascii="GHEA Grapalat" w:hAnsi="GHEA Grapalat" w:cs="Sylfaen"/>
          <w:i w:val="0"/>
          <w:lang w:val="af-ZA"/>
        </w:rPr>
        <w:t xml:space="preserve">» </w:t>
      </w:r>
      <w:r w:rsidR="004F63A2" w:rsidRPr="0050546E">
        <w:rPr>
          <w:rFonts w:ascii="GHEA Grapalat" w:hAnsi="GHEA Grapalat" w:cs="Sylfaen"/>
          <w:i w:val="0"/>
        </w:rPr>
        <w:t>ՊՈԱԿ</w:t>
      </w:r>
      <w:r w:rsidR="004F63A2" w:rsidRPr="00E86807">
        <w:rPr>
          <w:rFonts w:ascii="GHEA Grapalat" w:hAnsi="GHEA Grapalat" w:cs="Sylfaen"/>
          <w:i w:val="0"/>
          <w:lang w:val="af-ZA"/>
        </w:rPr>
        <w:t>-</w:t>
      </w:r>
      <w:r w:rsidR="004F63A2" w:rsidRPr="0050546E">
        <w:rPr>
          <w:rFonts w:ascii="GHEA Grapalat" w:hAnsi="GHEA Grapalat" w:cs="Sylfaen"/>
          <w:i w:val="0"/>
        </w:rPr>
        <w:t>ի</w:t>
      </w:r>
      <w:r w:rsidR="004F63A2" w:rsidRPr="00E86807">
        <w:rPr>
          <w:rFonts w:ascii="GHEA Grapalat" w:hAnsi="GHEA Grapalat" w:cs="Sylfaen"/>
          <w:i w:val="0"/>
          <w:lang w:val="af-ZA"/>
        </w:rPr>
        <w:t xml:space="preserve"> </w:t>
      </w:r>
      <w:r w:rsidR="004F63A2" w:rsidRPr="00A71D81">
        <w:rPr>
          <w:rFonts w:ascii="GHEA Grapalat" w:hAnsi="GHEA Grapalat" w:cs="Sylfaen"/>
          <w:i w:val="0"/>
        </w:rPr>
        <w:t>կարիքների</w:t>
      </w:r>
      <w:r w:rsidR="004F63A2" w:rsidRPr="00A71D81">
        <w:rPr>
          <w:rFonts w:ascii="GHEA Grapalat" w:hAnsi="GHEA Grapalat" w:cs="Times Armenian"/>
          <w:i w:val="0"/>
          <w:lang w:val="af-ZA"/>
        </w:rPr>
        <w:t xml:space="preserve"> </w:t>
      </w:r>
      <w:r w:rsidR="004F63A2" w:rsidRPr="00A71D81">
        <w:rPr>
          <w:rFonts w:ascii="GHEA Grapalat" w:hAnsi="GHEA Grapalat" w:cs="Sylfaen"/>
          <w:i w:val="0"/>
        </w:rPr>
        <w:t>համար</w:t>
      </w:r>
      <w:r w:rsidR="004F63A2" w:rsidRPr="00C039C6">
        <w:rPr>
          <w:rFonts w:ascii="GHEA Grapalat" w:hAnsi="GHEA Grapalat" w:cs="Sylfaen"/>
          <w:i w:val="0"/>
        </w:rPr>
        <w:t xml:space="preserve"> </w:t>
      </w:r>
      <w:r w:rsidR="00413218">
        <w:rPr>
          <w:rFonts w:ascii="GHEA Grapalat" w:hAnsi="GHEA Grapalat" w:cs="Sylfaen"/>
          <w:i w:val="0"/>
          <w:lang w:val="hy-AM"/>
        </w:rPr>
        <w:t>քիմիական նյութերի</w:t>
      </w:r>
      <w:r w:rsidR="00C16524" w:rsidRPr="00C16524">
        <w:rPr>
          <w:rFonts w:ascii="GHEA Grapalat" w:hAnsi="GHEA Grapalat" w:cs="Sylfaen"/>
          <w:i w:val="0"/>
        </w:rPr>
        <w:t xml:space="preserve"> </w:t>
      </w:r>
      <w:r w:rsidRPr="00C16524">
        <w:rPr>
          <w:rFonts w:ascii="GHEA Grapalat" w:hAnsi="GHEA Grapalat" w:cs="Sylfaen"/>
          <w:i w:val="0"/>
        </w:rPr>
        <w:t>ձեռքբերումը</w:t>
      </w:r>
      <w:r w:rsidR="00816505" w:rsidRPr="00C16524">
        <w:rPr>
          <w:rFonts w:ascii="GHEA Grapalat" w:hAnsi="GHEA Grapalat" w:cs="Sylfaen"/>
          <w:i w:val="0"/>
        </w:rPr>
        <w:t xml:space="preserve"> (այսուհետ` նաև ապրանք)</w:t>
      </w:r>
      <w:r w:rsidR="00C43524" w:rsidRPr="00C16524">
        <w:rPr>
          <w:rFonts w:ascii="GHEA Grapalat" w:hAnsi="GHEA Grapalat" w:cs="Sylfaen"/>
          <w:i w:val="0"/>
        </w:rPr>
        <w:t>,</w:t>
      </w:r>
      <w:r w:rsidRPr="00C16524">
        <w:rPr>
          <w:rFonts w:ascii="GHEA Grapalat" w:hAnsi="GHEA Grapalat" w:cs="Sylfaen"/>
          <w:i w:val="0"/>
        </w:rPr>
        <w:t xml:space="preserve"> որոնք խմբավորված  են </w:t>
      </w:r>
      <w:r w:rsidR="00A76C15" w:rsidRPr="00C16524">
        <w:rPr>
          <w:rFonts w:ascii="GHEA Grapalat" w:hAnsi="GHEA Grapalat" w:cs="Sylfaen"/>
          <w:i w:val="0"/>
        </w:rPr>
        <w:t>«</w:t>
      </w:r>
      <w:r w:rsidR="00413218">
        <w:rPr>
          <w:rFonts w:ascii="GHEA Grapalat" w:hAnsi="GHEA Grapalat" w:cs="Sylfaen"/>
          <w:i w:val="0"/>
          <w:lang w:val="hy-AM"/>
        </w:rPr>
        <w:t>1</w:t>
      </w:r>
      <w:r w:rsidR="00A76C15" w:rsidRPr="00C16524">
        <w:rPr>
          <w:rFonts w:ascii="GHEA Grapalat" w:hAnsi="GHEA Grapalat" w:cs="Sylfaen"/>
          <w:i w:val="0"/>
        </w:rPr>
        <w:t>»</w:t>
      </w:r>
      <w:r w:rsidRPr="00C16524">
        <w:rPr>
          <w:rFonts w:ascii="GHEA Grapalat" w:hAnsi="GHEA Grapalat" w:cs="Sylfaen"/>
          <w:i w:val="0"/>
        </w:rPr>
        <w:t xml:space="preserve"> </w:t>
      </w:r>
      <w:r w:rsidRPr="00A71D81">
        <w:rPr>
          <w:rFonts w:ascii="GHEA Grapalat" w:hAnsi="GHEA Grapalat" w:cs="Sylfaen"/>
          <w:i w:val="0"/>
        </w:rPr>
        <w:t>չափաբաժն</w:t>
      </w:r>
      <w:r w:rsidR="00753E6E" w:rsidRPr="00A71D81">
        <w:rPr>
          <w:rFonts w:ascii="GHEA Grapalat" w:hAnsi="GHEA Grapalat" w:cs="Sylfaen"/>
          <w:i w:val="0"/>
        </w:rPr>
        <w:t>ում</w:t>
      </w:r>
      <w:r w:rsidRPr="00C16524">
        <w:rPr>
          <w:rFonts w:ascii="GHEA Grapalat" w:hAnsi="GHEA Grapalat" w:cs="Sylfaen"/>
          <w:i w:val="0"/>
        </w:rPr>
        <w:t>`</w:t>
      </w:r>
    </w:p>
    <w:p w14:paraId="7A99E985" w14:textId="77777777" w:rsidR="004F63A2" w:rsidRPr="00C16524" w:rsidRDefault="004F63A2" w:rsidP="004F63A2">
      <w:pPr>
        <w:pStyle w:val="aff"/>
        <w:ind w:left="927"/>
        <w:rPr>
          <w:rFonts w:ascii="GHEA Grapalat" w:hAnsi="GHEA Grapalat" w:cs="Sylfaen"/>
          <w:sz w:val="20"/>
          <w:szCs w:val="20"/>
          <w:lang w:val="en-AU" w:eastAsia="en-US"/>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7"/>
        <w:gridCol w:w="1672"/>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541930">
        <w:trPr>
          <w:trHeight w:val="292"/>
        </w:trPr>
        <w:tc>
          <w:tcPr>
            <w:tcW w:w="1447" w:type="dxa"/>
            <w:vAlign w:val="center"/>
          </w:tcPr>
          <w:p w14:paraId="56F98170" w14:textId="77777777" w:rsidR="006675F2" w:rsidRPr="00A71D81" w:rsidRDefault="00D30C7A" w:rsidP="006E791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672" w:type="dxa"/>
            <w:vAlign w:val="center"/>
          </w:tcPr>
          <w:p w14:paraId="3CE79196" w14:textId="2204A524" w:rsidR="006675F2" w:rsidRPr="00A71D81" w:rsidRDefault="00D30C7A" w:rsidP="006E791A">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C039C6" w:rsidRPr="004F63A2" w14:paraId="69B811A7" w14:textId="77777777" w:rsidTr="00541930">
        <w:tc>
          <w:tcPr>
            <w:tcW w:w="1447" w:type="dxa"/>
            <w:vAlign w:val="center"/>
          </w:tcPr>
          <w:p w14:paraId="6D70B21A" w14:textId="7735A08B" w:rsidR="00C039C6" w:rsidRPr="00457503" w:rsidRDefault="00C039C6" w:rsidP="00C039C6">
            <w:pPr>
              <w:pStyle w:val="23"/>
              <w:spacing w:line="240" w:lineRule="auto"/>
              <w:ind w:firstLine="0"/>
              <w:jc w:val="center"/>
              <w:rPr>
                <w:rFonts w:ascii="GHEA Grapalat" w:hAnsi="GHEA Grapalat"/>
                <w:sz w:val="18"/>
                <w:szCs w:val="18"/>
              </w:rPr>
            </w:pPr>
            <w:r w:rsidRPr="00F47F6A">
              <w:rPr>
                <w:rFonts w:ascii="GHEA Grapalat" w:hAnsi="GHEA Grapalat" w:cs="Calibri"/>
                <w:color w:val="000000"/>
                <w:sz w:val="18"/>
                <w:szCs w:val="18"/>
                <w:lang w:eastAsia="ru-RU"/>
              </w:rPr>
              <w:t>1</w:t>
            </w:r>
          </w:p>
        </w:tc>
        <w:tc>
          <w:tcPr>
            <w:tcW w:w="1672" w:type="dxa"/>
            <w:vAlign w:val="center"/>
          </w:tcPr>
          <w:p w14:paraId="176D7CD8" w14:textId="7037C6A9" w:rsidR="00C039C6" w:rsidRPr="00C039C6" w:rsidRDefault="00533686" w:rsidP="00C039C6">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w:t>
            </w:r>
            <w:r w:rsidR="00413218">
              <w:rPr>
                <w:rFonts w:ascii="GHEA Grapalat" w:hAnsi="GHEA Grapalat"/>
                <w:sz w:val="18"/>
                <w:szCs w:val="18"/>
                <w:lang w:val="hy-AM"/>
              </w:rPr>
              <w:t>90</w:t>
            </w:r>
            <w:r>
              <w:rPr>
                <w:rFonts w:ascii="GHEA Grapalat" w:hAnsi="GHEA Grapalat"/>
                <w:sz w:val="18"/>
                <w:szCs w:val="18"/>
                <w:lang w:val="hy-AM"/>
              </w:rPr>
              <w:t>.000,00</w:t>
            </w:r>
          </w:p>
        </w:tc>
        <w:tc>
          <w:tcPr>
            <w:tcW w:w="7231" w:type="dxa"/>
            <w:vAlign w:val="center"/>
          </w:tcPr>
          <w:p w14:paraId="5E5B2570" w14:textId="2ED18388" w:rsidR="00C039C6" w:rsidRPr="00C039C6" w:rsidRDefault="00413218" w:rsidP="00C039C6">
            <w:pPr>
              <w:pStyle w:val="23"/>
              <w:spacing w:line="240" w:lineRule="auto"/>
              <w:ind w:firstLine="0"/>
              <w:rPr>
                <w:rFonts w:ascii="GHEA Grapalat" w:hAnsi="GHEA Grapalat"/>
                <w:sz w:val="18"/>
                <w:szCs w:val="18"/>
              </w:rPr>
            </w:pPr>
            <w:r w:rsidRPr="00413218">
              <w:rPr>
                <w:rFonts w:ascii="GHEA Grapalat" w:hAnsi="GHEA Grapalat"/>
                <w:sz w:val="18"/>
                <w:szCs w:val="18"/>
              </w:rPr>
              <w:t>Ֆորմալին 40%</w:t>
            </w:r>
          </w:p>
        </w:tc>
      </w:tr>
    </w:tbl>
    <w:p w14:paraId="1F29C8AA" w14:textId="77777777" w:rsidR="004F63A2" w:rsidRDefault="004F63A2" w:rsidP="00EF3662">
      <w:pPr>
        <w:pStyle w:val="23"/>
        <w:spacing w:line="240" w:lineRule="auto"/>
        <w:ind w:firstLine="567"/>
        <w:rPr>
          <w:rFonts w:ascii="GHEA Grapalat" w:hAnsi="GHEA Grapalat"/>
        </w:rPr>
      </w:pPr>
    </w:p>
    <w:p w14:paraId="232E0DB6" w14:textId="176BD728"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549DB9C9" w14:textId="77777777" w:rsidR="00C849AD"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14:paraId="7F33F708" w14:textId="3F98666A"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lastRenderedPageBreak/>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F329917" w14:textId="77777777" w:rsidR="00541930" w:rsidRPr="00541930" w:rsidRDefault="00096865" w:rsidP="00541930">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3E6CCE49" w:rsidR="00096865" w:rsidRPr="00A71D81" w:rsidRDefault="00096865" w:rsidP="00541930">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A71D81">
        <w:rPr>
          <w:rFonts w:ascii="GHEA Grapalat" w:hAnsi="GHEA Grapalat" w:cs="Sylfaen"/>
          <w:sz w:val="20"/>
          <w:lang w:val="hy-AM"/>
        </w:rPr>
        <w:t>իրենց</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ներկայացրած</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ապահովման</w:t>
      </w:r>
      <w:r w:rsidRPr="00A71D81">
        <w:rPr>
          <w:rFonts w:ascii="GHEA Grapalat" w:hAnsi="GHEA Grapalat" w:cs="Arial Unicode"/>
          <w:sz w:val="20"/>
          <w:lang w:val="hy-AM"/>
        </w:rPr>
        <w:t xml:space="preserve"> </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կամ</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նոր</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ապահովում</w:t>
      </w:r>
      <w:r w:rsidR="00101F06" w:rsidRPr="00A71D81">
        <w:rPr>
          <w:rStyle w:val="af6"/>
          <w:rFonts w:ascii="GHEA Grapalat" w:hAnsi="GHEA Grapalat" w:cs="Sylfaen"/>
          <w:color w:val="FFFFFF"/>
          <w:sz w:val="20"/>
          <w:shd w:val="clear" w:color="auto" w:fill="FFFFFF"/>
          <w:lang w:val="ru-RU"/>
        </w:rPr>
        <w:footnoteReference w:id="1"/>
      </w:r>
      <w:r w:rsidR="004D5671" w:rsidRPr="00A71D81">
        <w:rPr>
          <w:rFonts w:ascii="GHEA Grapalat" w:hAnsi="GHEA Grapalat" w:cs="Tahoma"/>
          <w:sz w:val="20"/>
          <w:lang w:val="hy-AM"/>
        </w:rPr>
        <w:t>։</w:t>
      </w:r>
      <w:r w:rsidR="00AA1568" w:rsidRPr="00A71D81">
        <w:rPr>
          <w:rFonts w:ascii="GHEA Grapalat" w:hAnsi="GHEA Grapalat" w:cs="Tahoma"/>
          <w:sz w:val="20"/>
          <w:vertAlign w:val="superscript"/>
          <w:lang w:val="hy-AM"/>
        </w:rPr>
        <w:t>6</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BA77715"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E87D7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5A6D1CC1" w14:textId="6447803E" w:rsidR="00541930" w:rsidRPr="0050546E" w:rsidRDefault="00096865" w:rsidP="0054193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541930">
        <w:rPr>
          <w:rFonts w:ascii="GHEA Grapalat" w:hAnsi="GHEA Grapalat" w:cs="Sylfaen"/>
          <w:szCs w:val="24"/>
          <w:lang w:val="hy-AM"/>
        </w:rPr>
        <w:t>7</w:t>
      </w:r>
      <w:r w:rsidR="00A76C15" w:rsidRPr="00A71D81">
        <w:rPr>
          <w:rFonts w:ascii="GHEA Grapalat" w:hAnsi="GHEA Grapalat" w:cs="Sylfaen"/>
          <w:szCs w:val="24"/>
          <w:lang w:val="hy-AM"/>
        </w:rPr>
        <w:t>»</w:t>
      </w:r>
      <w:r w:rsidR="00541930">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541930" w:rsidRPr="0050546E">
        <w:rPr>
          <w:rFonts w:ascii="GHEA Grapalat" w:hAnsi="GHEA Grapalat" w:cs="Sylfaen"/>
          <w:lang w:val="hy-AM"/>
        </w:rPr>
        <w:t>«1</w:t>
      </w:r>
      <w:r w:rsidR="00C039C6" w:rsidRPr="00C039C6">
        <w:rPr>
          <w:rFonts w:ascii="GHEA Grapalat" w:hAnsi="GHEA Grapalat" w:cs="Sylfaen"/>
          <w:lang w:val="hy-AM"/>
        </w:rPr>
        <w:t>6</w:t>
      </w:r>
      <w:r w:rsidR="00541930" w:rsidRPr="0050546E">
        <w:rPr>
          <w:rFonts w:ascii="GHEA Grapalat" w:hAnsi="GHEA Grapalat" w:cs="Sylfaen"/>
          <w:lang w:val="hy-AM"/>
        </w:rPr>
        <w:t>:</w:t>
      </w:r>
      <w:r w:rsidR="00541930">
        <w:rPr>
          <w:rFonts w:ascii="GHEA Grapalat" w:hAnsi="GHEA Grapalat" w:cs="Sylfaen"/>
          <w:lang w:val="hy-AM"/>
        </w:rPr>
        <w:t>0</w:t>
      </w:r>
      <w:r w:rsidR="00541930" w:rsidRPr="0050546E">
        <w:rPr>
          <w:rFonts w:ascii="GHEA Grapalat" w:hAnsi="GHEA Grapalat" w:cs="Sylfaen"/>
          <w:lang w:val="hy-AM"/>
        </w:rPr>
        <w:t>0»-ն</w:t>
      </w:r>
      <w:r w:rsidR="00541930" w:rsidRPr="0050546E">
        <w:rPr>
          <w:rFonts w:ascii="GHEA Grapalat" w:hAnsi="GHEA Grapalat" w:cs="Sylfaen"/>
          <w:szCs w:val="24"/>
          <w:lang w:val="hy-AM"/>
        </w:rPr>
        <w:t xml:space="preserve"> ք.Երևան, Հերացի 5/1</w:t>
      </w:r>
      <w:r w:rsidR="00541930" w:rsidRPr="0050546E">
        <w:rPr>
          <w:rFonts w:ascii="GHEA Grapalat" w:hAnsi="GHEA Grapalat" w:cs="Sylfaen"/>
          <w:szCs w:val="24"/>
        </w:rPr>
        <w:t xml:space="preserve"> </w:t>
      </w:r>
      <w:r w:rsidR="00541930" w:rsidRPr="0050546E">
        <w:rPr>
          <w:rFonts w:ascii="GHEA Grapalat" w:hAnsi="GHEA Grapalat" w:cs="Sylfaen"/>
          <w:szCs w:val="24"/>
          <w:lang w:val="hy-AM"/>
        </w:rPr>
        <w:t xml:space="preserve">հասցեով։  </w:t>
      </w:r>
    </w:p>
    <w:p w14:paraId="0DE93E7A" w14:textId="7F54E35B"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41930" w:rsidRPr="0050546E">
        <w:rPr>
          <w:rFonts w:ascii="GHEA Grapalat" w:hAnsi="GHEA Grapalat" w:cs="Sylfaen"/>
          <w:szCs w:val="24"/>
          <w:lang w:val="hy-AM"/>
        </w:rPr>
        <w:t>Տ.Միրզոյանը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A71D81">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165D568E"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w:t>
      </w:r>
      <w:r w:rsidR="00536244">
        <w:rPr>
          <w:rFonts w:ascii="GHEA Grapalat" w:hAnsi="GHEA Grapalat" w:cs="Sylfaen"/>
          <w:sz w:val="20"/>
          <w:lang w:val="hy-AM"/>
        </w:rPr>
        <w:t>,</w:t>
      </w:r>
      <w:r w:rsidR="00C01EE8" w:rsidRPr="00A71D81">
        <w:rPr>
          <w:rFonts w:ascii="GHEA Grapalat" w:hAnsi="GHEA Grapalat" w:cs="Sylfaen"/>
          <w:sz w:val="20"/>
          <w:lang w:val="hy-AM"/>
        </w:rPr>
        <w:t xml:space="preserve"> </w:t>
      </w:r>
    </w:p>
    <w:bookmarkEnd w:id="7"/>
    <w:p w14:paraId="35346DF6" w14:textId="5B26FB03" w:rsidR="00B67CCD" w:rsidRPr="00A71D81" w:rsidRDefault="008A7189" w:rsidP="00536244">
      <w:pPr>
        <w:pStyle w:val="norm"/>
        <w:spacing w:line="240" w:lineRule="auto"/>
        <w:ind w:firstLine="630"/>
        <w:rPr>
          <w:rFonts w:ascii="GHEA Grapalat" w:hAnsi="GHEA Grapalat" w:cs="Sylfaen"/>
          <w:sz w:val="20"/>
          <w:szCs w:val="24"/>
          <w:lang w:val="hy-AM" w:eastAsia="en-US"/>
        </w:rPr>
      </w:pPr>
      <w:r w:rsidRPr="008A7189">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536244">
        <w:rPr>
          <w:rFonts w:ascii="GHEA Grapalat" w:hAnsi="GHEA Grapalat" w:cs="Sylfaen"/>
          <w:sz w:val="20"/>
          <w:szCs w:val="24"/>
          <w:lang w:val="hy-AM" w:eastAsia="en-US"/>
        </w:rPr>
        <w:t>,</w:t>
      </w:r>
    </w:p>
    <w:p w14:paraId="276A3B89" w14:textId="0A47BC52" w:rsidR="000845F6" w:rsidRPr="00A71D81" w:rsidRDefault="008A7189" w:rsidP="00536244">
      <w:pPr>
        <w:pStyle w:val="norm"/>
        <w:spacing w:line="240" w:lineRule="auto"/>
        <w:ind w:firstLine="630"/>
        <w:rPr>
          <w:rFonts w:ascii="GHEA Grapalat" w:hAnsi="GHEA Grapalat" w:cs="Sylfaen"/>
          <w:sz w:val="20"/>
          <w:szCs w:val="24"/>
          <w:lang w:val="hy-AM" w:eastAsia="en-US"/>
        </w:rPr>
      </w:pPr>
      <w:r w:rsidRPr="008A7189">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r w:rsidR="00536244">
        <w:rPr>
          <w:rFonts w:ascii="GHEA Grapalat" w:hAnsi="GHEA Grapalat" w:cs="Sylfaen"/>
          <w:sz w:val="20"/>
          <w:szCs w:val="24"/>
          <w:lang w:val="hy-AM" w:eastAsia="en-US"/>
        </w:rPr>
        <w:t>,</w:t>
      </w:r>
    </w:p>
    <w:p w14:paraId="317AC5D2" w14:textId="5B05AF7A" w:rsidR="000845F6" w:rsidRPr="00A71D81" w:rsidRDefault="008A7189" w:rsidP="00536244">
      <w:pPr>
        <w:pStyle w:val="norm"/>
        <w:spacing w:line="240" w:lineRule="auto"/>
        <w:ind w:firstLine="630"/>
        <w:rPr>
          <w:rFonts w:ascii="GHEA Grapalat" w:hAnsi="GHEA Grapalat" w:cs="Sylfaen"/>
          <w:sz w:val="20"/>
          <w:szCs w:val="24"/>
          <w:lang w:val="hy-AM" w:eastAsia="en-US"/>
        </w:rPr>
      </w:pPr>
      <w:r w:rsidRPr="008A7189">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343E79F" w14:textId="77777777" w:rsidR="00541930" w:rsidRDefault="00541930" w:rsidP="00541930">
      <w:pPr>
        <w:tabs>
          <w:tab w:val="left" w:pos="4815"/>
        </w:tabs>
        <w:ind w:firstLine="567"/>
        <w:rPr>
          <w:rFonts w:ascii="GHEA Grapalat" w:hAnsi="GHEA Grapalat"/>
          <w:b/>
          <w:sz w:val="20"/>
          <w:lang w:val="af-ZA"/>
        </w:rPr>
      </w:pPr>
      <w:r>
        <w:rPr>
          <w:rFonts w:ascii="GHEA Grapalat" w:hAnsi="GHEA Grapalat"/>
          <w:b/>
          <w:sz w:val="20"/>
          <w:lang w:val="af-ZA"/>
        </w:rPr>
        <w:tab/>
      </w:r>
    </w:p>
    <w:p w14:paraId="11B59A0E" w14:textId="2F19863F" w:rsidR="00807178" w:rsidRPr="006D2E03" w:rsidRDefault="00FD2748" w:rsidP="00541930">
      <w:pPr>
        <w:tabs>
          <w:tab w:val="left" w:pos="4815"/>
        </w:tabs>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ԳՆԱՀԱՏՈՒՄԸ  ԵՎ</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1271533"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541930">
        <w:rPr>
          <w:rFonts w:ascii="GHEA Grapalat" w:hAnsi="GHEA Grapalat" w:cs="Sylfaen"/>
          <w:szCs w:val="24"/>
          <w:lang w:val="hy-AM"/>
        </w:rPr>
        <w:t>7</w:t>
      </w:r>
      <w:r w:rsidR="004348F9" w:rsidRPr="006D2E03">
        <w:rPr>
          <w:rFonts w:ascii="GHEA Grapalat" w:hAnsi="GHEA Grapalat" w:cs="Sylfaen"/>
          <w:szCs w:val="24"/>
        </w:rPr>
        <w:t>»</w:t>
      </w:r>
      <w:r w:rsidR="00541930">
        <w:rPr>
          <w:rFonts w:ascii="GHEA Grapalat" w:hAnsi="GHEA Grapalat" w:cs="Sylfaen"/>
          <w:szCs w:val="24"/>
          <w:lang w:val="hy-AM"/>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541930">
        <w:rPr>
          <w:rFonts w:ascii="GHEA Grapalat" w:hAnsi="GHEA Grapalat" w:cs="Sylfaen"/>
          <w:szCs w:val="24"/>
          <w:lang w:val="hy-AM"/>
        </w:rPr>
        <w:t>1</w:t>
      </w:r>
      <w:r w:rsidR="00C039C6" w:rsidRPr="00C039C6">
        <w:rPr>
          <w:rFonts w:ascii="GHEA Grapalat" w:hAnsi="GHEA Grapalat" w:cs="Sylfaen"/>
          <w:szCs w:val="24"/>
        </w:rPr>
        <w:t>6</w:t>
      </w:r>
      <w:r w:rsidR="00541930">
        <w:rPr>
          <w:rFonts w:ascii="GHEA Grapalat" w:hAnsi="GHEA Grapalat" w:cs="Sylfaen"/>
          <w:szCs w:val="24"/>
          <w:lang w:val="hy-AM"/>
        </w:rPr>
        <w:t>:00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lastRenderedPageBreak/>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4C7DC631" w14:textId="77777777" w:rsidR="00541930" w:rsidRPr="00AE2E42" w:rsidRDefault="00FD2748" w:rsidP="00541930">
      <w:pPr>
        <w:ind w:firstLine="567"/>
        <w:jc w:val="both"/>
        <w:rPr>
          <w:rFonts w:ascii="GHEA Grapalat" w:hAnsi="GHEA Grapalat" w:cs="Sylfaen"/>
          <w:sz w:val="20"/>
          <w:lang w:val="hy-AM"/>
        </w:rPr>
      </w:pPr>
      <w:r w:rsidRPr="00AE2E42">
        <w:rPr>
          <w:rFonts w:ascii="GHEA Grapalat" w:hAnsi="GHEA Grapalat" w:cs="Sylfaen"/>
          <w:sz w:val="20"/>
          <w:lang w:val="hy-AM"/>
        </w:rPr>
        <w:t>8</w:t>
      </w:r>
      <w:r w:rsidR="00096865" w:rsidRPr="00AE2E42">
        <w:rPr>
          <w:rFonts w:ascii="GHEA Grapalat" w:hAnsi="GHEA Grapalat" w:cs="Sylfaen"/>
          <w:sz w:val="20"/>
          <w:lang w:val="hy-AM"/>
        </w:rPr>
        <w:t>.</w:t>
      </w:r>
      <w:r w:rsidR="004348F9" w:rsidRPr="00AE2E42">
        <w:rPr>
          <w:rFonts w:ascii="GHEA Grapalat" w:hAnsi="GHEA Grapalat" w:cs="Sylfaen"/>
          <w:sz w:val="20"/>
          <w:lang w:val="hy-AM"/>
        </w:rPr>
        <w:t>4</w:t>
      </w:r>
      <w:r w:rsidR="00D7435F" w:rsidRPr="00AE2E42">
        <w:rPr>
          <w:rFonts w:ascii="GHEA Grapalat" w:hAnsi="GHEA Grapalat" w:cs="Sylfaen"/>
          <w:sz w:val="20"/>
          <w:lang w:val="hy-AM"/>
        </w:rPr>
        <w:t xml:space="preserve"> </w:t>
      </w:r>
      <w:r w:rsidR="00096865" w:rsidRPr="00AE2E42">
        <w:rPr>
          <w:rFonts w:ascii="GHEA Grapalat" w:hAnsi="GHEA Grapalat" w:cs="Sylfaen"/>
          <w:sz w:val="20"/>
          <w:lang w:val="hy-AM"/>
        </w:rPr>
        <w:t>Եթե հայտում անհամապատասխանություն է տեղ գտել տառերով և թվերով գրված գումարների միջև, ապա հիմք է ընդունվում տառերով գրված գումարը</w:t>
      </w:r>
      <w:r w:rsidR="004D5671" w:rsidRPr="00AE2E42">
        <w:rPr>
          <w:rFonts w:ascii="GHEA Grapalat" w:hAnsi="GHEA Grapalat" w:cs="Sylfaen"/>
          <w:sz w:val="20"/>
          <w:lang w:val="hy-AM"/>
        </w:rPr>
        <w:t>։</w:t>
      </w:r>
      <w:r w:rsidR="00096865" w:rsidRPr="00AE2E42">
        <w:rPr>
          <w:rFonts w:ascii="GHEA Grapalat" w:hAnsi="GHEA Grapalat" w:cs="Sylfaen"/>
          <w:sz w:val="20"/>
          <w:lang w:val="hy-AM"/>
        </w:rPr>
        <w:t xml:space="preserve"> Եթե առաջարկվող գները ներկայացված են երկու կամ ավելի արժույթներով, ապա դրանք համեմատվում են </w:t>
      </w:r>
      <w:r w:rsidR="00541930" w:rsidRPr="00AE2E42">
        <w:rPr>
          <w:rFonts w:ascii="GHEA Grapalat" w:hAnsi="GHEA Grapalat" w:cs="Sylfaen"/>
          <w:sz w:val="20"/>
          <w:lang w:val="hy-AM"/>
        </w:rPr>
        <w:t xml:space="preserve">Հայաստանի Հանրապետության դրամով` հայտերի բացման նիստի օրվա և ժամի դրությամբ ՀՀ ԿԲ-ի կողմից /www.cba.am/ պաշտոնական կայքում սահմանված փոխարժեքով։ </w:t>
      </w:r>
    </w:p>
    <w:p w14:paraId="4BF4ECBC" w14:textId="2BFE0E77" w:rsidR="009B6D58" w:rsidRPr="00AE2E42" w:rsidRDefault="00FD2748" w:rsidP="00541930">
      <w:pPr>
        <w:pStyle w:val="a3"/>
        <w:spacing w:line="240" w:lineRule="auto"/>
        <w:ind w:firstLine="567"/>
        <w:rPr>
          <w:rFonts w:ascii="GHEA Grapalat" w:hAnsi="GHEA Grapalat" w:cs="Sylfaen"/>
          <w:i w:val="0"/>
          <w:szCs w:val="24"/>
          <w:lang w:val="hy-AM"/>
        </w:rPr>
      </w:pPr>
      <w:r w:rsidRPr="00AE2E42">
        <w:rPr>
          <w:rFonts w:ascii="GHEA Grapalat" w:hAnsi="GHEA Grapalat" w:cs="Sylfaen"/>
          <w:i w:val="0"/>
          <w:szCs w:val="24"/>
          <w:lang w:val="hy-AM"/>
        </w:rPr>
        <w:t>8</w:t>
      </w:r>
      <w:r w:rsidR="00633389" w:rsidRPr="00AE2E42">
        <w:rPr>
          <w:rFonts w:ascii="GHEA Grapalat" w:hAnsi="GHEA Grapalat" w:cs="Sylfaen"/>
          <w:i w:val="0"/>
          <w:szCs w:val="24"/>
          <w:lang w:val="hy-AM"/>
        </w:rPr>
        <w:t>.</w:t>
      </w:r>
      <w:r w:rsidR="00E56508" w:rsidRPr="00AE2E42">
        <w:rPr>
          <w:rFonts w:ascii="GHEA Grapalat" w:hAnsi="GHEA Grapalat" w:cs="Sylfaen"/>
          <w:i w:val="0"/>
          <w:szCs w:val="24"/>
          <w:lang w:val="hy-AM"/>
        </w:rPr>
        <w:t xml:space="preserve">5 </w:t>
      </w:r>
      <w:r w:rsidR="00973FB1" w:rsidRPr="00AE2E42">
        <w:rPr>
          <w:rFonts w:ascii="GHEA Grapalat" w:hAnsi="GHEA Grapalat" w:cs="Sylfaen"/>
          <w:i w:val="0"/>
          <w:szCs w:val="24"/>
          <w:lang w:val="hy-AM"/>
        </w:rPr>
        <w:t xml:space="preserve">Հանձնաժողովը հրավերի պահանջների նկատմամբ բավարար գնահատված հայտեր ներկայացրած </w:t>
      </w:r>
      <w:r w:rsidRPr="00AE2E42">
        <w:rPr>
          <w:rFonts w:ascii="GHEA Grapalat" w:hAnsi="GHEA Grapalat" w:cs="Sylfaen"/>
          <w:i w:val="0"/>
          <w:szCs w:val="24"/>
          <w:lang w:val="hy-AM"/>
        </w:rPr>
        <w:t>մ</w:t>
      </w:r>
      <w:r w:rsidR="00973FB1" w:rsidRPr="00AE2E42">
        <w:rPr>
          <w:rFonts w:ascii="GHEA Grapalat" w:hAnsi="GHEA Grapalat" w:cs="Sylfaen"/>
          <w:i w:val="0"/>
          <w:szCs w:val="24"/>
          <w:lang w:val="hy-AM"/>
        </w:rPr>
        <w:t xml:space="preserve">ասնակիցներից որոշում և հայտարարում է </w:t>
      </w:r>
      <w:r w:rsidR="00D32414" w:rsidRPr="00AE2E42">
        <w:rPr>
          <w:rFonts w:ascii="GHEA Grapalat" w:hAnsi="GHEA Grapalat" w:cs="Sylfaen"/>
          <w:i w:val="0"/>
          <w:szCs w:val="24"/>
          <w:lang w:val="hy-AM"/>
        </w:rPr>
        <w:t xml:space="preserve">ընտրված </w:t>
      </w:r>
      <w:r w:rsidR="00973FB1" w:rsidRPr="00AE2E42">
        <w:rPr>
          <w:rFonts w:ascii="GHEA Grapalat" w:hAnsi="GHEA Grapalat" w:cs="Sylfaen"/>
          <w:i w:val="0"/>
          <w:szCs w:val="24"/>
          <w:lang w:val="hy-AM"/>
        </w:rPr>
        <w:t xml:space="preserve">և </w:t>
      </w:r>
      <w:r w:rsidR="00880C5E" w:rsidRPr="00AE2E42">
        <w:rPr>
          <w:rFonts w:ascii="GHEA Grapalat" w:hAnsi="GHEA Grapalat" w:cs="Sylfaen"/>
          <w:i w:val="0"/>
          <w:szCs w:val="24"/>
          <w:lang w:val="hy-AM"/>
        </w:rPr>
        <w:t>այդպիսին չճանաչված</w:t>
      </w:r>
      <w:r w:rsidR="00973FB1" w:rsidRPr="00AE2E42">
        <w:rPr>
          <w:rFonts w:ascii="GHEA Grapalat" w:hAnsi="GHEA Grapalat" w:cs="Sylfaen"/>
          <w:i w:val="0"/>
          <w:szCs w:val="24"/>
          <w:lang w:val="hy-AM"/>
        </w:rPr>
        <w:t>մասնակիցներին:</w:t>
      </w:r>
      <w:r w:rsidR="00D32414" w:rsidRPr="00AE2E42">
        <w:rPr>
          <w:rFonts w:ascii="GHEA Grapalat" w:hAnsi="GHEA Grapalat" w:cs="Sylfaen"/>
          <w:i w:val="0"/>
          <w:szCs w:val="24"/>
          <w:lang w:val="hy-AM"/>
        </w:rPr>
        <w:t xml:space="preserve"> Ապրանքների գնման դեպքում հանձնաժողովը գնահատում է նաև ներկայացված ապրանքի ամբողջական նկարագրերի համապատասխանությունը հրավերի պահանջներին:</w:t>
      </w:r>
      <w:r w:rsidR="00973FB1" w:rsidRPr="00AE2E42">
        <w:rPr>
          <w:rFonts w:ascii="GHEA Grapalat" w:hAnsi="GHEA Grapalat" w:cs="Sylfaen"/>
          <w:i w:val="0"/>
          <w:szCs w:val="24"/>
          <w:lang w:val="hy-AM"/>
        </w:rPr>
        <w:t xml:space="preserve"> </w:t>
      </w:r>
      <w:r w:rsidR="009B6D58" w:rsidRPr="00262D18">
        <w:rPr>
          <w:rFonts w:ascii="GHEA Grapalat" w:hAnsi="GHEA Grapalat" w:cs="Sylfaen"/>
          <w:b/>
          <w:i w:val="0"/>
          <w:szCs w:val="24"/>
          <w:lang w:val="hy-AM"/>
        </w:rPr>
        <w:t>Առաջարկված նվազագույն գների հավասարության դեպքում</w:t>
      </w:r>
      <w:r w:rsidR="00AE74A0" w:rsidRPr="00AE2E42">
        <w:rPr>
          <w:rFonts w:ascii="GHEA Grapalat" w:hAnsi="GHEA Grapalat" w:cs="Sylfaen"/>
          <w:i w:val="0"/>
          <w:szCs w:val="24"/>
          <w:lang w:val="hy-AM"/>
        </w:rPr>
        <w:t>՝</w:t>
      </w:r>
      <w:r w:rsidR="009B6D58" w:rsidRPr="00AE2E42">
        <w:rPr>
          <w:rFonts w:ascii="GHEA Grapalat" w:hAnsi="GHEA Grapalat" w:cs="Sylfaen"/>
          <w:i w:val="0"/>
          <w:szCs w:val="24"/>
          <w:lang w:val="hy-AM"/>
        </w:rPr>
        <w:t xml:space="preserve"> </w:t>
      </w:r>
    </w:p>
    <w:p w14:paraId="0E2ABB9F" w14:textId="765A9E66" w:rsidR="009B6D58" w:rsidRPr="00A71D81" w:rsidRDefault="009B6D58" w:rsidP="00EF3662">
      <w:pPr>
        <w:pStyle w:val="norm"/>
        <w:spacing w:line="240" w:lineRule="auto"/>
        <w:rPr>
          <w:rFonts w:ascii="GHEA Grapalat" w:hAnsi="GHEA Grapalat" w:cs="Sylfaen"/>
          <w:sz w:val="20"/>
          <w:szCs w:val="24"/>
          <w:lang w:val="af-ZA" w:eastAsia="en-US"/>
        </w:rPr>
      </w:pPr>
      <w:r w:rsidRPr="00AE2E42">
        <w:rPr>
          <w:rFonts w:ascii="GHEA Grapalat" w:hAnsi="GHEA Grapalat" w:cs="Sylfaen"/>
          <w:sz w:val="20"/>
          <w:szCs w:val="24"/>
          <w:lang w:val="hy-AM"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E2E42">
        <w:rPr>
          <w:rFonts w:ascii="GHEA Grapalat" w:hAnsi="GHEA Grapalat" w:cs="Sylfaen"/>
          <w:sz w:val="20"/>
          <w:szCs w:val="24"/>
          <w:lang w:val="hy-AM" w:eastAsia="en-US"/>
        </w:rPr>
        <w:t>ասնակիցներին</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որոշելու</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նպատակով</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հանձնաժողովի</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E2E42">
        <w:rPr>
          <w:rFonts w:ascii="GHEA Grapalat" w:hAnsi="GHEA Grapalat" w:cs="Sylfaen"/>
          <w:sz w:val="20"/>
          <w:szCs w:val="24"/>
          <w:lang w:val="hy-AM" w:eastAsia="en-US"/>
        </w:rPr>
        <w:t>ասնակիցների</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հետ</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վարվում</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են</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միաժամանակյա</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բանակցություններ</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եթե</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նիստին</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ներկա</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են</w:t>
      </w:r>
      <w:r w:rsidR="00262D18">
        <w:rPr>
          <w:rFonts w:ascii="GHEA Grapalat" w:hAnsi="GHEA Grapalat" w:cs="Sylfaen"/>
          <w:sz w:val="20"/>
          <w:szCs w:val="24"/>
          <w:lang w:val="hy-AM"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E2E42">
        <w:rPr>
          <w:rFonts w:ascii="GHEA Grapalat" w:hAnsi="GHEA Grapalat" w:cs="Sylfaen"/>
          <w:sz w:val="20"/>
          <w:szCs w:val="24"/>
          <w:lang w:val="hy-AM" w:eastAsia="en-US"/>
        </w:rPr>
        <w:t>ասնակիցները</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համապատասխան</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լիազորություն</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ունեցող</w:t>
      </w:r>
      <w:r w:rsidRPr="00A71D81">
        <w:rPr>
          <w:rFonts w:ascii="GHEA Grapalat" w:hAnsi="GHEA Grapalat" w:cs="Sylfaen"/>
          <w:sz w:val="20"/>
          <w:szCs w:val="24"/>
          <w:lang w:val="af-ZA" w:eastAsia="en-US"/>
        </w:rPr>
        <w:t xml:space="preserve"> </w:t>
      </w:r>
      <w:r w:rsidRPr="00AE2E42">
        <w:rPr>
          <w:rFonts w:ascii="GHEA Grapalat" w:hAnsi="GHEA Grapalat" w:cs="Sylfaen"/>
          <w:sz w:val="20"/>
          <w:szCs w:val="24"/>
          <w:lang w:val="hy-AM"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w:t>
      </w:r>
      <w:r w:rsidR="00D14B02" w:rsidRPr="00A71D81">
        <w:rPr>
          <w:rFonts w:ascii="GHEA Grapalat" w:hAnsi="GHEA Grapalat" w:cs="Sylfaen"/>
          <w:sz w:val="20"/>
          <w:szCs w:val="24"/>
          <w:lang w:val="hy-AM" w:eastAsia="en-US"/>
        </w:rPr>
        <w:lastRenderedPageBreak/>
        <w:t>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lastRenderedPageBreak/>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19C43AE" w14:textId="72DD4B9D" w:rsidR="00541930" w:rsidRDefault="00A150A9" w:rsidP="00541930">
      <w:pPr>
        <w:pStyle w:val="23"/>
        <w:spacing w:line="240" w:lineRule="auto"/>
        <w:ind w:firstLine="567"/>
        <w:rPr>
          <w:rFonts w:ascii="GHEA Grapalat" w:hAnsi="GHEA Grapalat" w:cs="Tahoma"/>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Fonts w:ascii="GHEA Grapalat" w:hAnsi="GHEA Grapalat" w:cs="Tahoma"/>
        </w:rPr>
        <w:t>։</w:t>
      </w:r>
    </w:p>
    <w:p w14:paraId="1BC7265B" w14:textId="18FD89CD" w:rsidR="00583092" w:rsidRPr="00A71D81" w:rsidRDefault="00A150A9" w:rsidP="00541930">
      <w:pPr>
        <w:pStyle w:val="23"/>
        <w:spacing w:line="240" w:lineRule="auto"/>
        <w:ind w:firstLine="567"/>
        <w:rPr>
          <w:rFonts w:ascii="GHEA Grapalat" w:hAnsi="GHEA Grapalat"/>
          <w:lang w:eastAsia="x-none"/>
        </w:rPr>
      </w:pPr>
      <w:r w:rsidRPr="00A71D81">
        <w:rPr>
          <w:rFonts w:ascii="GHEA Grapalat" w:hAnsi="GHEA Grapalat"/>
          <w:lang w:eastAsia="x-none"/>
        </w:rPr>
        <w:t>8</w:t>
      </w:r>
      <w:r w:rsidR="009E35C5" w:rsidRPr="00A71D81">
        <w:rPr>
          <w:rFonts w:ascii="GHEA Grapalat" w:hAnsi="GHEA Grapalat"/>
          <w:lang w:eastAsia="x-none"/>
        </w:rPr>
        <w:t>.</w:t>
      </w:r>
      <w:r w:rsidR="00436F47" w:rsidRPr="00A71D81">
        <w:rPr>
          <w:rFonts w:ascii="GHEA Grapalat" w:hAnsi="GHEA Grapalat"/>
          <w:lang w:eastAsia="x-none"/>
        </w:rPr>
        <w:t xml:space="preserve">19 </w:t>
      </w:r>
      <w:r w:rsidR="00583092" w:rsidRPr="00A71D81">
        <w:rPr>
          <w:rFonts w:ascii="GHEA Grapalat" w:hAnsi="GHEA Grapalat"/>
          <w:lang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lang w:eastAsia="x-none"/>
        </w:rPr>
        <w:t xml:space="preserve">ի որոշմամբ </w:t>
      </w:r>
      <w:r w:rsidR="00583092" w:rsidRPr="00A71D81">
        <w:rPr>
          <w:rFonts w:ascii="GHEA Grapalat" w:hAnsi="GHEA Grapalat"/>
          <w:lang w:eastAsia="x-none"/>
        </w:rPr>
        <w:t>ընտրված մասնակ</w:t>
      </w:r>
      <w:r w:rsidR="002E0966" w:rsidRPr="00A71D81">
        <w:rPr>
          <w:rFonts w:ascii="GHEA Grapalat" w:hAnsi="GHEA Grapalat"/>
          <w:lang w:eastAsia="x-none"/>
        </w:rPr>
        <w:t xml:space="preserve">ից է ճանաչվում հաջորդող տեղ զբաղեցրած մասնակիցը՝ </w:t>
      </w:r>
      <w:r w:rsidR="00583092" w:rsidRPr="00A71D81">
        <w:rPr>
          <w:rFonts w:ascii="GHEA Grapalat" w:hAnsi="GHEA Grapalat"/>
          <w:lang w:eastAsia="x-none"/>
        </w:rPr>
        <w:t xml:space="preserve">սույն </w:t>
      </w:r>
      <w:r w:rsidR="00583092" w:rsidRPr="00A71D81">
        <w:rPr>
          <w:rFonts w:ascii="GHEA Grapalat" w:hAnsi="GHEA Grapalat"/>
          <w:lang w:val="hy-AM" w:eastAsia="x-none"/>
        </w:rPr>
        <w:t>հրավեր</w:t>
      </w:r>
      <w:r w:rsidR="00537173" w:rsidRPr="00A71D81">
        <w:rPr>
          <w:rFonts w:ascii="GHEA Grapalat" w:hAnsi="GHEA Grapalat"/>
          <w:lang w:val="hy-AM" w:eastAsia="x-none"/>
        </w:rPr>
        <w:t>ի 1-ին մասի 8.1</w:t>
      </w:r>
      <w:r w:rsidR="00CD1E70" w:rsidRPr="00A71D81">
        <w:rPr>
          <w:rFonts w:ascii="GHEA Grapalat" w:hAnsi="GHEA Grapalat"/>
          <w:lang w:val="hy-AM" w:eastAsia="x-none"/>
        </w:rPr>
        <w:t>2</w:t>
      </w:r>
      <w:r w:rsidR="00537173" w:rsidRPr="00A71D81">
        <w:rPr>
          <w:rFonts w:ascii="GHEA Grapalat" w:hAnsi="GHEA Grapalat"/>
          <w:lang w:val="hy-AM" w:eastAsia="x-none"/>
        </w:rPr>
        <w:t>-ից 8.</w:t>
      </w:r>
      <w:r w:rsidR="00CD1E70" w:rsidRPr="00A71D81">
        <w:rPr>
          <w:rFonts w:ascii="GHEA Grapalat" w:hAnsi="GHEA Grapalat"/>
          <w:lang w:val="hy-AM" w:eastAsia="x-none"/>
        </w:rPr>
        <w:t>1</w:t>
      </w:r>
      <w:r w:rsidR="00A5501E" w:rsidRPr="00A71D81">
        <w:rPr>
          <w:rFonts w:ascii="GHEA Grapalat" w:hAnsi="GHEA Grapalat"/>
          <w:lang w:val="hy-AM" w:eastAsia="x-none"/>
        </w:rPr>
        <w:t>8</w:t>
      </w:r>
      <w:r w:rsidR="00537173" w:rsidRPr="00A71D81">
        <w:rPr>
          <w:rFonts w:ascii="GHEA Grapalat" w:hAnsi="GHEA Grapalat"/>
          <w:lang w:val="hy-AM" w:eastAsia="x-none"/>
        </w:rPr>
        <w:t>-րդ կետերով սահմանված ընթացակարգ</w:t>
      </w:r>
      <w:r w:rsidR="002E0966" w:rsidRPr="00A71D81">
        <w:rPr>
          <w:rFonts w:ascii="GHEA Grapalat" w:hAnsi="GHEA Grapalat"/>
          <w:lang w:val="hy-AM" w:eastAsia="x-none"/>
        </w:rPr>
        <w:t>ի կիրառմամբ</w:t>
      </w:r>
      <w:r w:rsidR="00583092" w:rsidRPr="00A71D81">
        <w:rPr>
          <w:rFonts w:ascii="GHEA Grapalat" w:hAnsi="GHEA Grapalat"/>
          <w:lang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29F0E884"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C94D69" w:rsidRPr="00C94D69">
        <w:rPr>
          <w:rFonts w:ascii="GHEA Grapalat" w:hAnsi="GHEA Grapalat" w:cs="Sylfaen"/>
          <w:lang w:val="hy-AM"/>
        </w:rPr>
        <w:t>1</w:t>
      </w:r>
      <w:r w:rsidR="00C94D69" w:rsidRPr="00542E2B">
        <w:rPr>
          <w:rFonts w:ascii="GHEA Grapalat" w:hAnsi="GHEA Grapalat" w:cs="Sylfaen"/>
          <w:lang w:val="hy-AM"/>
        </w:rPr>
        <w:t>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E2E42" w:rsidRDefault="00030D40" w:rsidP="00AE2E42">
      <w:pPr>
        <w:jc w:val="center"/>
        <w:rPr>
          <w:rFonts w:ascii="GHEA Grapalat" w:hAnsi="GHEA Grapalat" w:cs="Arial"/>
          <w:b/>
          <w:iCs/>
          <w:sz w:val="20"/>
          <w:lang w:val="af-ZA"/>
        </w:rPr>
      </w:pPr>
      <w:r w:rsidRPr="00AE2E42">
        <w:rPr>
          <w:rFonts w:ascii="GHEA Grapalat" w:hAnsi="GHEA Grapalat"/>
          <w:b/>
          <w:iCs/>
          <w:sz w:val="20"/>
          <w:lang w:val="af-ZA"/>
        </w:rPr>
        <w:t>10</w:t>
      </w:r>
      <w:r w:rsidR="008D5016" w:rsidRPr="00AE2E42">
        <w:rPr>
          <w:rFonts w:ascii="GHEA Grapalat" w:hAnsi="GHEA Grapalat"/>
          <w:b/>
          <w:iCs/>
          <w:sz w:val="20"/>
          <w:lang w:val="af-ZA"/>
        </w:rPr>
        <w:t xml:space="preserve">. </w:t>
      </w:r>
      <w:r w:rsidR="00E2245F" w:rsidRPr="00AE2E42">
        <w:rPr>
          <w:rFonts w:ascii="GHEA Grapalat" w:hAnsi="GHEA Grapalat" w:cs="Sylfaen"/>
          <w:b/>
          <w:iCs/>
          <w:sz w:val="20"/>
          <w:lang w:val="hy-AM"/>
        </w:rPr>
        <w:t>ՈՐԱԿԱՎՈՐՄԱՆ</w:t>
      </w:r>
      <w:r w:rsidR="00E2245F" w:rsidRPr="00AE2E42">
        <w:rPr>
          <w:rFonts w:ascii="GHEA Grapalat" w:hAnsi="GHEA Grapalat" w:cs="Arial"/>
          <w:b/>
          <w:iCs/>
          <w:sz w:val="20"/>
          <w:lang w:val="af-ZA"/>
        </w:rPr>
        <w:t xml:space="preserve"> </w:t>
      </w:r>
      <w:r w:rsidR="00E2245F" w:rsidRPr="00AE2E42">
        <w:rPr>
          <w:rFonts w:ascii="GHEA Grapalat" w:hAnsi="GHEA Grapalat" w:cs="Sylfaen"/>
          <w:b/>
          <w:iCs/>
          <w:sz w:val="20"/>
          <w:lang w:val="hy-AM"/>
        </w:rPr>
        <w:t>ԵՎ</w:t>
      </w:r>
      <w:r w:rsidR="00E2245F" w:rsidRPr="00AE2E42">
        <w:rPr>
          <w:rFonts w:ascii="GHEA Grapalat" w:hAnsi="GHEA Grapalat" w:cs="Sylfaen"/>
          <w:b/>
          <w:iCs/>
          <w:sz w:val="20"/>
          <w:lang w:val="af-ZA"/>
        </w:rPr>
        <w:t xml:space="preserve"> </w:t>
      </w:r>
      <w:r w:rsidR="008D5016" w:rsidRPr="00AE2E42">
        <w:rPr>
          <w:rFonts w:ascii="GHEA Grapalat" w:hAnsi="GHEA Grapalat" w:cs="Sylfaen"/>
          <w:b/>
          <w:iCs/>
          <w:sz w:val="20"/>
          <w:lang w:val="af-ZA"/>
        </w:rPr>
        <w:t>ՊԱՅՄԱՆԱԳՐԻ</w:t>
      </w:r>
      <w:r w:rsidR="00EE0172" w:rsidRPr="00AE2E42">
        <w:rPr>
          <w:rFonts w:ascii="GHEA Grapalat" w:hAnsi="GHEA Grapalat" w:cs="Sylfaen"/>
          <w:b/>
          <w:iCs/>
          <w:sz w:val="20"/>
          <w:lang w:val="hy-AM"/>
        </w:rPr>
        <w:t xml:space="preserve"> </w:t>
      </w:r>
      <w:r w:rsidR="008D5016" w:rsidRPr="00AE2E42">
        <w:rPr>
          <w:rFonts w:ascii="GHEA Grapalat" w:hAnsi="GHEA Grapalat" w:cs="Sylfaen"/>
          <w:b/>
          <w:iCs/>
          <w:sz w:val="20"/>
          <w:lang w:val="af-ZA"/>
        </w:rPr>
        <w:t>ԱՊԱՀՈՎՈՒՄ</w:t>
      </w:r>
      <w:r w:rsidR="00E2245F" w:rsidRPr="00AE2E42">
        <w:rPr>
          <w:rFonts w:ascii="GHEA Grapalat" w:hAnsi="GHEA Grapalat" w:cs="Sylfaen"/>
          <w:b/>
          <w:iCs/>
          <w:sz w:val="20"/>
          <w:lang w:val="hy-AM"/>
        </w:rPr>
        <w:t>ՆԵՐ</w:t>
      </w:r>
      <w:r w:rsidR="008D5016" w:rsidRPr="00AE2E42">
        <w:rPr>
          <w:rFonts w:ascii="GHEA Grapalat" w:hAnsi="GHEA Grapalat" w:cs="Sylfaen"/>
          <w:b/>
          <w:iCs/>
          <w:sz w:val="20"/>
          <w:lang w:val="af-ZA"/>
        </w:rPr>
        <w:t>Ը</w:t>
      </w:r>
      <w:r w:rsidR="008D5016" w:rsidRPr="00AE2E42">
        <w:rPr>
          <w:rFonts w:ascii="GHEA Grapalat" w:hAnsi="GHEA Grapalat" w:cs="Arial"/>
          <w:b/>
          <w:iCs/>
          <w:sz w:val="20"/>
          <w:lang w:val="af-ZA"/>
        </w:rPr>
        <w:t xml:space="preserve"> </w:t>
      </w:r>
    </w:p>
    <w:p w14:paraId="1BCC6227" w14:textId="77777777" w:rsidR="00096865" w:rsidRPr="00AE2E42" w:rsidRDefault="00096865" w:rsidP="00AE2E42">
      <w:pPr>
        <w:jc w:val="center"/>
        <w:rPr>
          <w:rFonts w:ascii="GHEA Grapalat" w:hAnsi="GHEA Grapalat"/>
          <w:b/>
          <w:iCs/>
          <w:sz w:val="20"/>
          <w:lang w:val="af-ZA"/>
        </w:rPr>
      </w:pPr>
    </w:p>
    <w:p w14:paraId="094A1E60" w14:textId="77777777" w:rsidR="00AE2E42" w:rsidRDefault="00030D40" w:rsidP="00AE2E42">
      <w:pPr>
        <w:ind w:firstLine="567"/>
        <w:jc w:val="both"/>
        <w:rPr>
          <w:rFonts w:ascii="GHEA Grapalat" w:hAnsi="GHEA Grapalat" w:cs="Sylfaen"/>
          <w:sz w:val="20"/>
          <w:lang w:val="hy-AM"/>
        </w:rPr>
      </w:pPr>
      <w:r w:rsidRPr="00AE2E42">
        <w:rPr>
          <w:rFonts w:ascii="GHEA Grapalat" w:hAnsi="GHEA Grapalat"/>
          <w:iCs/>
          <w:sz w:val="20"/>
          <w:lang w:val="af-ZA"/>
        </w:rPr>
        <w:t>10</w:t>
      </w:r>
      <w:r w:rsidR="00096865" w:rsidRPr="00AE2E42">
        <w:rPr>
          <w:rFonts w:ascii="GHEA Grapalat" w:hAnsi="GHEA Grapalat"/>
          <w:iCs/>
          <w:sz w:val="20"/>
          <w:lang w:val="af-ZA"/>
        </w:rPr>
        <w:t>.</w:t>
      </w:r>
      <w:r w:rsidR="00096865" w:rsidRPr="00AE2E42">
        <w:rPr>
          <w:rFonts w:ascii="GHEA Grapalat" w:hAnsi="GHEA Grapalat" w:cs="Sylfaen"/>
          <w:sz w:val="20"/>
          <w:lang w:val="af-ZA"/>
        </w:rPr>
        <w:t xml:space="preserve">1 </w:t>
      </w:r>
      <w:r w:rsidR="00A161E3" w:rsidRPr="00AE2E42">
        <w:rPr>
          <w:rFonts w:ascii="GHEA Grapalat" w:hAnsi="GHEA Grapalat" w:cs="Sylfaen"/>
          <w:sz w:val="20"/>
          <w:lang w:val="hy-AM"/>
        </w:rPr>
        <w:t>Որակավորման</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և</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պ</w:t>
      </w:r>
      <w:r w:rsidR="00A161E3" w:rsidRPr="00AE2E42">
        <w:rPr>
          <w:rFonts w:ascii="GHEA Grapalat" w:hAnsi="GHEA Grapalat" w:cs="Sylfaen"/>
          <w:sz w:val="20"/>
          <w:lang w:val="ru-RU"/>
        </w:rPr>
        <w:t>այմանագրի</w:t>
      </w:r>
      <w:r w:rsidR="00A161E3" w:rsidRPr="00AE2E42">
        <w:rPr>
          <w:rFonts w:ascii="GHEA Grapalat" w:hAnsi="GHEA Grapalat" w:cs="Sylfaen"/>
          <w:sz w:val="20"/>
          <w:lang w:val="hy-AM"/>
        </w:rPr>
        <w:t xml:space="preserve"> </w:t>
      </w:r>
      <w:r w:rsidR="00A161E3" w:rsidRPr="00AE2E42">
        <w:rPr>
          <w:rFonts w:ascii="GHEA Grapalat" w:hAnsi="GHEA Grapalat" w:cs="Sylfaen"/>
          <w:sz w:val="20"/>
          <w:lang w:val="ru-RU"/>
        </w:rPr>
        <w:t>ապահովում</w:t>
      </w:r>
      <w:r w:rsidR="00A161E3" w:rsidRPr="00AE2E42">
        <w:rPr>
          <w:rFonts w:ascii="GHEA Grapalat" w:hAnsi="GHEA Grapalat" w:cs="Sylfaen"/>
          <w:sz w:val="20"/>
          <w:lang w:val="hy-AM"/>
        </w:rPr>
        <w:t>ները</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ներկայացնելու</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պահանջի</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հիման</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վրա</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այն</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ստանալու</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օրվանից</w:t>
      </w:r>
      <w:r w:rsidR="00A161E3" w:rsidRPr="00AE2E42">
        <w:rPr>
          <w:rFonts w:ascii="GHEA Grapalat" w:hAnsi="GHEA Grapalat" w:cs="Sylfaen"/>
          <w:sz w:val="20"/>
          <w:lang w:val="af-ZA"/>
        </w:rPr>
        <w:t xml:space="preserve"> </w:t>
      </w:r>
      <w:r w:rsidR="009D62B8" w:rsidRPr="00AE2E42">
        <w:rPr>
          <w:rFonts w:ascii="GHEA Grapalat" w:hAnsi="GHEA Grapalat" w:cs="Sylfaen"/>
          <w:sz w:val="20"/>
          <w:lang w:val="hy-AM"/>
        </w:rPr>
        <w:t xml:space="preserve">հետո </w:t>
      </w:r>
      <w:r w:rsidR="00A161E3" w:rsidRPr="00AE2E42">
        <w:rPr>
          <w:rFonts w:ascii="GHEA Grapalat" w:hAnsi="GHEA Grapalat" w:cs="Sylfaen"/>
          <w:sz w:val="20"/>
          <w:lang w:val="hy-AM"/>
        </w:rPr>
        <w:t xml:space="preserve">5 </w:t>
      </w:r>
      <w:r w:rsidR="00A161E3" w:rsidRPr="00AE2E42">
        <w:rPr>
          <w:rFonts w:ascii="GHEA Grapalat" w:hAnsi="GHEA Grapalat" w:cs="Sylfaen"/>
          <w:sz w:val="20"/>
          <w:lang w:val="af-ZA"/>
        </w:rPr>
        <w:t xml:space="preserve">աշխատանքային </w:t>
      </w:r>
      <w:r w:rsidR="00A161E3" w:rsidRPr="00AE2E42">
        <w:rPr>
          <w:rFonts w:ascii="GHEA Grapalat" w:hAnsi="GHEA Grapalat" w:cs="Sylfaen"/>
          <w:sz w:val="20"/>
          <w:lang w:val="ru-RU"/>
        </w:rPr>
        <w:t>օրվա</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ընթացքում</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ընտրված</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մասնակիցը</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պարտավոր</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է</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ներկայացնել</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որակավորման</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և</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ru-RU"/>
        </w:rPr>
        <w:t>պայմանագրի</w:t>
      </w:r>
      <w:r w:rsidR="00A161E3" w:rsidRPr="00AE2E42">
        <w:rPr>
          <w:rFonts w:ascii="GHEA Grapalat" w:hAnsi="GHEA Grapalat" w:cs="Sylfaen"/>
          <w:sz w:val="20"/>
          <w:lang w:val="hy-AM"/>
        </w:rPr>
        <w:t xml:space="preserve"> </w:t>
      </w:r>
      <w:r w:rsidR="00A161E3" w:rsidRPr="00AE2E42">
        <w:rPr>
          <w:rFonts w:ascii="GHEA Grapalat" w:hAnsi="GHEA Grapalat" w:cs="Sylfaen"/>
          <w:sz w:val="20"/>
          <w:lang w:val="ru-RU"/>
        </w:rPr>
        <w:t>ապահովում</w:t>
      </w:r>
      <w:r w:rsidR="00A161E3" w:rsidRPr="00AE2E42">
        <w:rPr>
          <w:rFonts w:ascii="GHEA Grapalat" w:hAnsi="GHEA Grapalat" w:cs="Sylfaen"/>
          <w:sz w:val="20"/>
          <w:lang w:val="hy-AM"/>
        </w:rPr>
        <w:t>ներ</w:t>
      </w:r>
      <w:r w:rsidR="00A161E3" w:rsidRPr="00AE2E42">
        <w:rPr>
          <w:rFonts w:ascii="GHEA Grapalat" w:hAnsi="GHEA Grapalat" w:cs="Sylfaen"/>
          <w:sz w:val="20"/>
          <w:lang w:val="ru-RU"/>
        </w:rPr>
        <w:t>։</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Ընտրված</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մասնակցի</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հետ</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պայմանագիր</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կնքվում</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է</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եթե</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վերջինս</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ներկայացնում</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է</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որակավորման և</w:t>
      </w:r>
      <w:r w:rsidR="00A161E3" w:rsidRPr="00AE2E42">
        <w:rPr>
          <w:rFonts w:ascii="GHEA Grapalat" w:hAnsi="GHEA Grapalat" w:cs="Sylfaen"/>
          <w:sz w:val="20"/>
          <w:lang w:val="af-ZA"/>
        </w:rPr>
        <w:t xml:space="preserve"> </w:t>
      </w:r>
      <w:r w:rsidR="00A161E3" w:rsidRPr="00AE2E42">
        <w:rPr>
          <w:rFonts w:ascii="GHEA Grapalat" w:hAnsi="GHEA Grapalat" w:cs="Sylfaen"/>
          <w:sz w:val="20"/>
          <w:lang w:val="hy-AM"/>
        </w:rPr>
        <w:t>պայմանագրի ապահովումները:</w:t>
      </w:r>
    </w:p>
    <w:p w14:paraId="089EADE0" w14:textId="7F1673FB" w:rsidR="00BA7FAD" w:rsidRPr="00AE2E42" w:rsidRDefault="00AD6D6A" w:rsidP="00AE2E42">
      <w:pPr>
        <w:ind w:firstLine="567"/>
        <w:jc w:val="both"/>
        <w:rPr>
          <w:rFonts w:ascii="GHEA Grapalat" w:hAnsi="GHEA Grapalat" w:cs="Arial"/>
          <w:sz w:val="20"/>
          <w:lang w:val="hy-AM"/>
        </w:rPr>
      </w:pPr>
      <w:r w:rsidRPr="00AE2E42">
        <w:rPr>
          <w:rFonts w:ascii="GHEA Grapalat" w:hAnsi="GHEA Grapalat" w:cs="Sylfaen"/>
          <w:sz w:val="20"/>
          <w:lang w:val="hy-AM"/>
        </w:rPr>
        <w:t>10.2</w:t>
      </w:r>
      <w:r w:rsidR="00F96621" w:rsidRPr="00AE2E42">
        <w:rPr>
          <w:rFonts w:ascii="GHEA Grapalat" w:hAnsi="GHEA Grapalat" w:cs="Sylfaen"/>
          <w:sz w:val="20"/>
          <w:lang w:val="af-ZA"/>
        </w:rPr>
        <w:t xml:space="preserve"> </w:t>
      </w:r>
      <w:r w:rsidR="0074145B" w:rsidRPr="00AE2E42">
        <w:rPr>
          <w:rFonts w:ascii="GHEA Grapalat" w:hAnsi="GHEA Grapalat" w:cs="Sylfaen"/>
          <w:sz w:val="20"/>
          <w:lang w:val="hy-AM"/>
        </w:rPr>
        <w:t>Որակավորման</w:t>
      </w:r>
      <w:r w:rsidR="0074145B" w:rsidRPr="00AE2E42">
        <w:rPr>
          <w:rFonts w:ascii="GHEA Grapalat" w:hAnsi="GHEA Grapalat" w:cs="Sylfaen"/>
          <w:sz w:val="20"/>
          <w:lang w:val="af-ZA"/>
        </w:rPr>
        <w:t xml:space="preserve"> </w:t>
      </w:r>
      <w:r w:rsidR="0074145B" w:rsidRPr="00AE2E42">
        <w:rPr>
          <w:rFonts w:ascii="GHEA Grapalat" w:hAnsi="GHEA Grapalat" w:cs="Sylfaen"/>
          <w:sz w:val="20"/>
          <w:lang w:val="hy-AM"/>
        </w:rPr>
        <w:t>ապահովման</w:t>
      </w:r>
      <w:r w:rsidR="0074145B" w:rsidRPr="00AE2E42">
        <w:rPr>
          <w:rFonts w:ascii="GHEA Grapalat" w:hAnsi="GHEA Grapalat" w:cs="Sylfaen"/>
          <w:sz w:val="20"/>
          <w:lang w:val="af-ZA"/>
        </w:rPr>
        <w:t xml:space="preserve"> </w:t>
      </w:r>
      <w:r w:rsidR="0074145B" w:rsidRPr="00AE2E42">
        <w:rPr>
          <w:rFonts w:ascii="GHEA Grapalat" w:hAnsi="GHEA Grapalat" w:cs="Sylfaen"/>
          <w:sz w:val="20"/>
          <w:lang w:val="hy-AM"/>
        </w:rPr>
        <w:t>չափը</w:t>
      </w:r>
      <w:r w:rsidR="0074145B" w:rsidRPr="00AE2E42">
        <w:rPr>
          <w:rFonts w:ascii="GHEA Grapalat" w:hAnsi="GHEA Grapalat" w:cs="Sylfaen"/>
          <w:sz w:val="20"/>
          <w:lang w:val="af-ZA"/>
        </w:rPr>
        <w:t xml:space="preserve"> </w:t>
      </w:r>
      <w:r w:rsidR="0074145B" w:rsidRPr="00AE2E42">
        <w:rPr>
          <w:rFonts w:ascii="GHEA Grapalat" w:hAnsi="GHEA Grapalat" w:cs="Sylfaen"/>
          <w:sz w:val="20"/>
          <w:lang w:val="hy-AM"/>
        </w:rPr>
        <w:t>հավասար</w:t>
      </w:r>
      <w:r w:rsidR="0074145B" w:rsidRPr="00AE2E42">
        <w:rPr>
          <w:rFonts w:ascii="GHEA Grapalat" w:hAnsi="GHEA Grapalat" w:cs="Sylfaen"/>
          <w:sz w:val="20"/>
          <w:lang w:val="af-ZA"/>
        </w:rPr>
        <w:t xml:space="preserve"> </w:t>
      </w:r>
      <w:r w:rsidR="0074145B" w:rsidRPr="00AE2E42">
        <w:rPr>
          <w:rFonts w:ascii="GHEA Grapalat" w:hAnsi="GHEA Grapalat" w:cs="Sylfaen"/>
          <w:sz w:val="20"/>
          <w:lang w:val="hy-AM"/>
        </w:rPr>
        <w:t>է</w:t>
      </w:r>
      <w:r w:rsidR="0074145B" w:rsidRPr="00AE2E42">
        <w:rPr>
          <w:rFonts w:ascii="GHEA Grapalat" w:hAnsi="GHEA Grapalat" w:cs="Sylfaen"/>
          <w:sz w:val="20"/>
          <w:lang w:val="af-ZA"/>
        </w:rPr>
        <w:t xml:space="preserve"> </w:t>
      </w:r>
      <w:r w:rsidR="00A161E3" w:rsidRPr="00AE2E42">
        <w:rPr>
          <w:rFonts w:ascii="GHEA Grapalat" w:hAnsi="GHEA Grapalat" w:cs="Sylfaen"/>
          <w:sz w:val="20"/>
          <w:lang w:val="hy-AM"/>
        </w:rPr>
        <w:t xml:space="preserve"> սույն ընթացակարգի շրջանակում գնվելիք ապրանքի գնման գնի </w:t>
      </w:r>
      <w:r w:rsidR="005A72DB" w:rsidRPr="00AE2E42">
        <w:rPr>
          <w:rFonts w:ascii="GHEA Grapalat" w:hAnsi="GHEA Grapalat" w:cs="Sylfaen"/>
          <w:sz w:val="20"/>
          <w:lang w:val="hy-AM"/>
        </w:rPr>
        <w:t>15 տոկոսին</w:t>
      </w:r>
      <w:r w:rsidR="0074145B" w:rsidRPr="00AE2E42">
        <w:rPr>
          <w:rFonts w:ascii="GHEA Grapalat" w:hAnsi="GHEA Grapalat" w:cs="Sylfaen"/>
          <w:sz w:val="20"/>
          <w:lang w:val="af-ZA"/>
        </w:rPr>
        <w:t>:</w:t>
      </w:r>
      <w:r w:rsidR="00A161E3" w:rsidRPr="00AE2E42">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E2E42">
        <w:rPr>
          <w:rFonts w:ascii="GHEA Grapalat" w:hAnsi="GHEA Grapalat" w:cs="Sylfaen"/>
          <w:sz w:val="20"/>
          <w:lang w:val="hy-AM"/>
        </w:rPr>
        <w:t>Որակավորման</w:t>
      </w:r>
      <w:r w:rsidR="00F96621" w:rsidRPr="00AE2E42">
        <w:rPr>
          <w:rFonts w:ascii="GHEA Grapalat" w:hAnsi="GHEA Grapalat" w:cs="Sylfaen"/>
          <w:sz w:val="20"/>
          <w:lang w:val="af-ZA"/>
        </w:rPr>
        <w:t xml:space="preserve"> </w:t>
      </w:r>
      <w:r w:rsidR="00F96621" w:rsidRPr="00AE2E42">
        <w:rPr>
          <w:rFonts w:ascii="GHEA Grapalat" w:hAnsi="GHEA Grapalat" w:cs="Sylfaen"/>
          <w:sz w:val="20"/>
          <w:lang w:val="hy-AM"/>
        </w:rPr>
        <w:t>ապահովումը</w:t>
      </w:r>
      <w:r w:rsidR="00F96621" w:rsidRPr="00AE2E42">
        <w:rPr>
          <w:rFonts w:ascii="GHEA Grapalat" w:hAnsi="GHEA Grapalat" w:cs="Sylfaen"/>
          <w:sz w:val="20"/>
          <w:lang w:val="af-ZA"/>
        </w:rPr>
        <w:t xml:space="preserve"> </w:t>
      </w:r>
      <w:r w:rsidR="00F96621" w:rsidRPr="00AE2E42">
        <w:rPr>
          <w:rFonts w:ascii="GHEA Grapalat" w:hAnsi="GHEA Grapalat" w:cs="Sylfaen"/>
          <w:sz w:val="20"/>
          <w:lang w:val="hy-AM"/>
        </w:rPr>
        <w:t>ներկայացվում</w:t>
      </w:r>
      <w:r w:rsidR="00F96621" w:rsidRPr="00AE2E42">
        <w:rPr>
          <w:rFonts w:ascii="GHEA Grapalat" w:hAnsi="GHEA Grapalat" w:cs="Sylfaen"/>
          <w:sz w:val="20"/>
          <w:lang w:val="af-ZA"/>
        </w:rPr>
        <w:t xml:space="preserve"> </w:t>
      </w:r>
      <w:r w:rsidR="00F96621" w:rsidRPr="00AE2E42">
        <w:rPr>
          <w:rFonts w:ascii="GHEA Grapalat" w:hAnsi="GHEA Grapalat" w:cs="Sylfaen"/>
          <w:sz w:val="20"/>
          <w:lang w:val="hy-AM"/>
        </w:rPr>
        <w:t>է</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 xml:space="preserve">տուժանքի </w:t>
      </w:r>
      <w:r w:rsidR="005A72DB" w:rsidRPr="00AE2E42">
        <w:rPr>
          <w:rFonts w:ascii="GHEA Grapalat" w:hAnsi="GHEA Grapalat" w:cs="Sylfaen"/>
          <w:sz w:val="20"/>
          <w:lang w:val="af-ZA"/>
        </w:rPr>
        <w:t>(</w:t>
      </w:r>
      <w:r w:rsidR="005A72DB" w:rsidRPr="00AE2E42">
        <w:rPr>
          <w:rFonts w:ascii="GHEA Grapalat" w:hAnsi="GHEA Grapalat" w:cs="Sylfaen"/>
          <w:sz w:val="20"/>
          <w:lang w:val="hy-AM"/>
        </w:rPr>
        <w:t>հավելված 4․2</w:t>
      </w:r>
      <w:r w:rsidR="005A72DB" w:rsidRPr="00AE2E42">
        <w:rPr>
          <w:rFonts w:ascii="GHEA Grapalat" w:hAnsi="GHEA Grapalat" w:cs="Sylfaen"/>
          <w:sz w:val="20"/>
          <w:lang w:val="af-ZA"/>
        </w:rPr>
        <w:t>)</w:t>
      </w:r>
      <w:r w:rsidR="005A72DB" w:rsidRPr="00AE2E42">
        <w:rPr>
          <w:rFonts w:ascii="GHEA Grapalat" w:hAnsi="GHEA Grapalat" w:cs="Sylfaen"/>
          <w:sz w:val="20"/>
          <w:lang w:val="hy-AM"/>
        </w:rPr>
        <w:t xml:space="preserve"> </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կամ</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կանխիկ</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փողի:</w:t>
      </w:r>
      <w:r w:rsidR="005A72DB" w:rsidRPr="00AE2E42">
        <w:rPr>
          <w:rFonts w:ascii="GHEA Grapalat" w:hAnsi="GHEA Grapalat" w:cs="Sylfaen"/>
          <w:sz w:val="20"/>
          <w:lang w:val="af-ZA"/>
        </w:rPr>
        <w:t xml:space="preserve"> Ընդ որում ապահովումը</w:t>
      </w:r>
      <w:r w:rsidR="005A72DB" w:rsidRPr="00AE2E42">
        <w:rPr>
          <w:rFonts w:ascii="GHEA Grapalat" w:hAnsi="GHEA Grapalat"/>
          <w:color w:val="000000"/>
          <w:shd w:val="clear" w:color="auto" w:fill="FFFFFF"/>
          <w:lang w:val="af-ZA"/>
        </w:rPr>
        <w:t xml:space="preserve"> </w:t>
      </w:r>
      <w:r w:rsidR="005A72DB" w:rsidRPr="00AE2E42">
        <w:rPr>
          <w:rFonts w:ascii="GHEA Grapalat" w:hAnsi="GHEA Grapalat" w:cs="Sylfaen"/>
          <w:sz w:val="20"/>
          <w:lang w:val="hy-AM"/>
        </w:rPr>
        <w:t>պետք</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է</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վավեր</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լինի</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առնվազն</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մինչև</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պայմանագրի</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կատարման</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արդյունքը</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պատվիրատուի</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կողմից</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ամբողջական</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ընդունվելու</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օրվան</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հաջորդող</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2</w:t>
      </w:r>
      <w:r w:rsidR="005A72DB" w:rsidRPr="00AE2E42">
        <w:rPr>
          <w:rFonts w:ascii="GHEA Grapalat" w:hAnsi="GHEA Grapalat" w:cs="Sylfaen"/>
          <w:sz w:val="20"/>
          <w:lang w:val="af-ZA"/>
        </w:rPr>
        <w:t>0-</w:t>
      </w:r>
      <w:r w:rsidR="005A72DB" w:rsidRPr="00AE2E42">
        <w:rPr>
          <w:rFonts w:ascii="GHEA Grapalat" w:hAnsi="GHEA Grapalat" w:cs="Sylfaen"/>
          <w:sz w:val="20"/>
          <w:lang w:val="hy-AM"/>
        </w:rPr>
        <w:t>րդ</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աշխատանքային</w:t>
      </w:r>
      <w:r w:rsidR="005A72DB" w:rsidRPr="00AE2E42">
        <w:rPr>
          <w:rFonts w:ascii="GHEA Grapalat" w:hAnsi="GHEA Grapalat" w:cs="Sylfaen"/>
          <w:sz w:val="20"/>
          <w:lang w:val="af-ZA"/>
        </w:rPr>
        <w:t xml:space="preserve"> </w:t>
      </w:r>
      <w:r w:rsidR="005A72DB" w:rsidRPr="00AE2E42">
        <w:rPr>
          <w:rFonts w:ascii="GHEA Grapalat" w:hAnsi="GHEA Grapalat" w:cs="Sylfaen"/>
          <w:sz w:val="20"/>
          <w:lang w:val="hy-AM"/>
        </w:rPr>
        <w:t>օրը</w:t>
      </w:r>
      <w:r w:rsidR="005A72DB" w:rsidRPr="00AE2E42">
        <w:rPr>
          <w:rFonts w:ascii="GHEA Grapalat" w:hAnsi="GHEA Grapalat" w:cs="Sylfaen"/>
          <w:sz w:val="20"/>
          <w:lang w:val="af-ZA"/>
        </w:rPr>
        <w:t xml:space="preserve"> </w:t>
      </w:r>
      <w:r w:rsidR="005A72DB" w:rsidRPr="00AE2E42">
        <w:rPr>
          <w:rFonts w:ascii="GHEA Grapalat" w:hAnsi="GHEA Grapalat" w:cs="Arial"/>
          <w:sz w:val="20"/>
          <w:lang w:val="hy-AM"/>
        </w:rPr>
        <w:t>ներառյալ</w:t>
      </w:r>
      <w:r w:rsidR="00AE2E42" w:rsidRPr="00AE2E42">
        <w:rPr>
          <w:rFonts w:ascii="GHEA Grapalat" w:hAnsi="GHEA Grapalat" w:cs="Arial"/>
          <w:sz w:val="20"/>
          <w:lang w:val="hy-AM"/>
        </w:rPr>
        <w:t>:</w:t>
      </w:r>
      <w:r w:rsidR="00F96621" w:rsidRPr="00AE2E42">
        <w:rPr>
          <w:rFonts w:ascii="GHEA Grapalat" w:hAnsi="GHEA Grapalat" w:cs="Sylfaen"/>
          <w:sz w:val="20"/>
          <w:lang w:val="af-ZA"/>
        </w:rPr>
        <w:t xml:space="preserve"> </w:t>
      </w:r>
    </w:p>
    <w:p w14:paraId="4A8113F6" w14:textId="355C0213" w:rsidR="00BA7FAD" w:rsidRPr="00AE2E42" w:rsidRDefault="00BA7FAD" w:rsidP="00AE2E42">
      <w:pPr>
        <w:ind w:firstLine="567"/>
        <w:jc w:val="both"/>
        <w:rPr>
          <w:rFonts w:ascii="GHEA Grapalat" w:hAnsi="GHEA Grapalat" w:cs="Arial"/>
          <w:sz w:val="20"/>
          <w:lang w:val="hy-AM"/>
        </w:rPr>
      </w:pPr>
      <w:r w:rsidRPr="00AE2E42">
        <w:rPr>
          <w:rFonts w:ascii="GHEA Grapalat" w:hAnsi="GHEA Grapalat" w:cs="Arial"/>
          <w:sz w:val="20"/>
          <w:lang w:val="hy-AM"/>
        </w:rPr>
        <w:t>Եթե</w:t>
      </w:r>
      <w:r w:rsidRPr="00AE2E42">
        <w:rPr>
          <w:rFonts w:ascii="GHEA Grapalat" w:hAnsi="GHEA Grapalat" w:cs="Arial"/>
          <w:sz w:val="20"/>
          <w:lang w:val="af-ZA"/>
        </w:rPr>
        <w:t xml:space="preserve"> </w:t>
      </w:r>
      <w:r w:rsidRPr="00AE2E42">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E2E42">
        <w:rPr>
          <w:rFonts w:ascii="GHEA Grapalat" w:hAnsi="GHEA Grapalat" w:cs="Arial"/>
          <w:sz w:val="20"/>
          <w:lang w:val="hy-AM"/>
        </w:rPr>
        <w:t xml:space="preserve">, </w:t>
      </w:r>
      <w:r w:rsidR="005A72DB" w:rsidRPr="00AE2E42">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E2E42">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AE2E42">
        <w:rPr>
          <w:rFonts w:ascii="GHEA Grapalat" w:hAnsi="GHEA Grapalat" w:cs="Arial"/>
          <w:sz w:val="20"/>
          <w:lang w:val="hy-AM"/>
        </w:rPr>
        <w:t xml:space="preserve"> </w:t>
      </w:r>
      <w:r w:rsidRPr="00AE2E42">
        <w:rPr>
          <w:rFonts w:ascii="GHEA Grapalat" w:hAnsi="GHEA Grapalat"/>
          <w:sz w:val="20"/>
          <w:szCs w:val="20"/>
          <w:lang w:val="hy-AM"/>
        </w:rPr>
        <w:t>Կանխիկ</w:t>
      </w:r>
      <w:r w:rsidRPr="00AE2E42">
        <w:rPr>
          <w:rFonts w:ascii="GHEA Grapalat" w:hAnsi="GHEA Grapalat"/>
          <w:sz w:val="20"/>
          <w:szCs w:val="20"/>
          <w:lang w:val="af-ZA"/>
        </w:rPr>
        <w:t xml:space="preserve"> </w:t>
      </w:r>
      <w:r w:rsidRPr="00AE2E42">
        <w:rPr>
          <w:rFonts w:ascii="GHEA Grapalat" w:hAnsi="GHEA Grapalat"/>
          <w:sz w:val="20"/>
          <w:szCs w:val="20"/>
          <w:lang w:val="hy-AM"/>
        </w:rPr>
        <w:t>փողի</w:t>
      </w:r>
      <w:r w:rsidRPr="00AE2E42">
        <w:rPr>
          <w:rFonts w:ascii="GHEA Grapalat" w:hAnsi="GHEA Grapalat"/>
          <w:sz w:val="20"/>
          <w:szCs w:val="20"/>
          <w:lang w:val="af-ZA"/>
        </w:rPr>
        <w:t xml:space="preserve"> </w:t>
      </w:r>
      <w:r w:rsidRPr="00AE2E42">
        <w:rPr>
          <w:rFonts w:ascii="GHEA Grapalat" w:hAnsi="GHEA Grapalat"/>
          <w:sz w:val="20"/>
          <w:szCs w:val="20"/>
          <w:lang w:val="hy-AM"/>
        </w:rPr>
        <w:t>ձևով</w:t>
      </w:r>
      <w:r w:rsidRPr="00AE2E42">
        <w:rPr>
          <w:rFonts w:ascii="GHEA Grapalat" w:hAnsi="GHEA Grapalat"/>
          <w:sz w:val="20"/>
          <w:szCs w:val="20"/>
          <w:lang w:val="af-ZA"/>
        </w:rPr>
        <w:t xml:space="preserve"> </w:t>
      </w:r>
      <w:r w:rsidRPr="00AE2E42">
        <w:rPr>
          <w:rFonts w:ascii="GHEA Grapalat" w:hAnsi="GHEA Grapalat"/>
          <w:sz w:val="20"/>
          <w:szCs w:val="20"/>
          <w:lang w:val="hy-AM"/>
        </w:rPr>
        <w:t>ներկայացված</w:t>
      </w:r>
      <w:r w:rsidRPr="00AE2E42">
        <w:rPr>
          <w:rFonts w:ascii="GHEA Grapalat" w:hAnsi="GHEA Grapalat"/>
          <w:sz w:val="20"/>
          <w:szCs w:val="20"/>
          <w:lang w:val="af-ZA"/>
        </w:rPr>
        <w:t xml:space="preserve"> </w:t>
      </w:r>
      <w:r w:rsidRPr="00AE2E42">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E2E42">
        <w:rPr>
          <w:rFonts w:ascii="GHEA Grapalat" w:hAnsi="GHEA Grapalat" w:cs="Arial"/>
          <w:sz w:val="20"/>
          <w:lang w:val="hy-AM"/>
        </w:rPr>
        <w:t>:</w:t>
      </w:r>
      <w:r w:rsidRPr="00AE2E42">
        <w:rPr>
          <w:rFonts w:ascii="GHEA Grapalat" w:hAnsi="GHEA Grapalat" w:cs="Arial"/>
          <w:sz w:val="20"/>
          <w:lang w:val="hy-AM"/>
        </w:rPr>
        <w:t xml:space="preserve">  </w:t>
      </w:r>
    </w:p>
    <w:p w14:paraId="54E796F0" w14:textId="77777777" w:rsidR="00BA7FAD" w:rsidRPr="00AE2E42" w:rsidRDefault="00BA7FAD" w:rsidP="00AE2E42">
      <w:pPr>
        <w:pStyle w:val="af4"/>
        <w:spacing w:before="0" w:beforeAutospacing="0" w:after="0" w:afterAutospacing="0"/>
        <w:ind w:firstLine="375"/>
        <w:jc w:val="both"/>
        <w:rPr>
          <w:rFonts w:ascii="GHEA Grapalat" w:hAnsi="GHEA Grapalat" w:cs="Arial"/>
          <w:sz w:val="20"/>
          <w:lang w:val="hy-AM"/>
        </w:rPr>
      </w:pPr>
      <w:r w:rsidRPr="00AE2E4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77777777" w:rsidR="00E56508" w:rsidRPr="00AE2E42" w:rsidRDefault="00E56508" w:rsidP="00AE2E42">
      <w:pPr>
        <w:pStyle w:val="af4"/>
        <w:spacing w:before="0" w:beforeAutospacing="0" w:after="0" w:afterAutospacing="0"/>
        <w:ind w:firstLine="375"/>
        <w:jc w:val="both"/>
        <w:rPr>
          <w:rFonts w:ascii="GHEA Grapalat" w:hAnsi="GHEA Grapalat" w:cs="Arial"/>
          <w:sz w:val="20"/>
          <w:lang w:val="hy-AM"/>
        </w:rPr>
      </w:pPr>
      <w:r w:rsidRPr="00AE2E42">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E2E42" w:rsidRDefault="00501A05" w:rsidP="00AE2E42">
      <w:pPr>
        <w:ind w:firstLine="567"/>
        <w:jc w:val="both"/>
        <w:rPr>
          <w:rFonts w:ascii="GHEA Grapalat" w:hAnsi="GHEA Grapalat" w:cs="Arial"/>
          <w:sz w:val="20"/>
          <w:lang w:val="hy-AM"/>
        </w:rPr>
      </w:pPr>
      <w:r w:rsidRPr="00AE2E42">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E640782" w14:textId="77777777" w:rsidR="00AE2E42" w:rsidRDefault="00281740" w:rsidP="00AE2E42">
      <w:pPr>
        <w:ind w:firstLine="567"/>
        <w:jc w:val="both"/>
        <w:rPr>
          <w:rFonts w:ascii="GHEA Grapalat" w:hAnsi="GHEA Grapalat" w:cs="Sylfaen"/>
          <w:sz w:val="20"/>
          <w:lang w:val="hy-AM"/>
        </w:rPr>
      </w:pPr>
      <w:r w:rsidRPr="00AE2E42">
        <w:rPr>
          <w:rFonts w:ascii="GHEA Grapalat" w:hAnsi="GHEA Grapalat" w:cs="Sylfaen"/>
          <w:sz w:val="20"/>
          <w:lang w:val="hy-AM"/>
        </w:rPr>
        <w:t>10.3. Պայմանագրի</w:t>
      </w:r>
      <w:r w:rsidRPr="00AE2E42">
        <w:rPr>
          <w:rFonts w:ascii="GHEA Grapalat" w:hAnsi="GHEA Grapalat" w:cs="Sylfaen"/>
          <w:sz w:val="20"/>
          <w:lang w:val="af-ZA"/>
        </w:rPr>
        <w:t xml:space="preserve"> </w:t>
      </w:r>
      <w:r w:rsidRPr="00AE2E42">
        <w:rPr>
          <w:rFonts w:ascii="GHEA Grapalat" w:hAnsi="GHEA Grapalat" w:cs="Sylfaen"/>
          <w:sz w:val="20"/>
          <w:lang w:val="hy-AM"/>
        </w:rPr>
        <w:t>ապահովման</w:t>
      </w:r>
      <w:r w:rsidRPr="00AE2E42">
        <w:rPr>
          <w:rFonts w:ascii="GHEA Grapalat" w:hAnsi="GHEA Grapalat" w:cs="Sylfaen"/>
          <w:sz w:val="20"/>
          <w:lang w:val="af-ZA"/>
        </w:rPr>
        <w:t xml:space="preserve"> </w:t>
      </w:r>
      <w:r w:rsidRPr="00AE2E42">
        <w:rPr>
          <w:rFonts w:ascii="GHEA Grapalat" w:hAnsi="GHEA Grapalat" w:cs="Sylfaen"/>
          <w:sz w:val="20"/>
          <w:lang w:val="hy-AM"/>
        </w:rPr>
        <w:t>չափը</w:t>
      </w:r>
      <w:r w:rsidRPr="00AE2E42">
        <w:rPr>
          <w:rFonts w:ascii="GHEA Grapalat" w:hAnsi="GHEA Grapalat" w:cs="Sylfaen"/>
          <w:sz w:val="20"/>
          <w:lang w:val="af-ZA"/>
        </w:rPr>
        <w:t xml:space="preserve"> </w:t>
      </w:r>
      <w:r w:rsidRPr="00AE2E42">
        <w:rPr>
          <w:rFonts w:ascii="GHEA Grapalat" w:hAnsi="GHEA Grapalat" w:cs="Sylfaen"/>
          <w:sz w:val="20"/>
          <w:lang w:val="hy-AM"/>
        </w:rPr>
        <w:t>կազմում</w:t>
      </w:r>
      <w:r w:rsidRPr="00AE2E42">
        <w:rPr>
          <w:rFonts w:ascii="GHEA Grapalat" w:hAnsi="GHEA Grapalat" w:cs="Sylfaen"/>
          <w:sz w:val="20"/>
          <w:lang w:val="af-ZA"/>
        </w:rPr>
        <w:t xml:space="preserve"> </w:t>
      </w:r>
      <w:r w:rsidRPr="00AE2E42">
        <w:rPr>
          <w:rFonts w:ascii="GHEA Grapalat" w:hAnsi="GHEA Grapalat" w:cs="Sylfaen"/>
          <w:sz w:val="20"/>
          <w:lang w:val="hy-AM"/>
        </w:rPr>
        <w:t>է</w:t>
      </w:r>
      <w:r w:rsidRPr="00AE2E42">
        <w:rPr>
          <w:rFonts w:ascii="GHEA Grapalat" w:hAnsi="GHEA Grapalat" w:cs="Sylfaen"/>
          <w:sz w:val="20"/>
          <w:lang w:val="af-ZA"/>
        </w:rPr>
        <w:t xml:space="preserve"> </w:t>
      </w:r>
      <w:r w:rsidR="003B269F" w:rsidRPr="00AE2E42">
        <w:rPr>
          <w:rFonts w:ascii="GHEA Grapalat" w:hAnsi="GHEA Grapalat" w:cs="Sylfaen"/>
          <w:sz w:val="20"/>
          <w:lang w:val="hy-AM"/>
        </w:rPr>
        <w:t xml:space="preserve">գնման </w:t>
      </w:r>
      <w:r w:rsidRPr="00AE2E42">
        <w:rPr>
          <w:rFonts w:ascii="GHEA Grapalat" w:hAnsi="GHEA Grapalat" w:cs="Sylfaen"/>
          <w:sz w:val="20"/>
          <w:lang w:val="hy-AM"/>
        </w:rPr>
        <w:t>գնի</w:t>
      </w:r>
      <w:r w:rsidRPr="00AE2E42">
        <w:rPr>
          <w:rFonts w:ascii="GHEA Grapalat" w:hAnsi="GHEA Grapalat" w:cs="Sylfaen"/>
          <w:sz w:val="20"/>
          <w:lang w:val="af-ZA"/>
        </w:rPr>
        <w:t xml:space="preserve"> 10 </w:t>
      </w:r>
      <w:r w:rsidRPr="00AE2E42">
        <w:rPr>
          <w:rFonts w:ascii="GHEA Grapalat" w:hAnsi="GHEA Grapalat" w:cs="Sylfaen"/>
          <w:sz w:val="20"/>
          <w:lang w:val="hy-AM"/>
        </w:rPr>
        <w:t>տոկոսը:</w:t>
      </w:r>
      <w:r w:rsidR="003B269F" w:rsidRPr="00AE2E42">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E2E42">
        <w:rPr>
          <w:rFonts w:ascii="GHEA Grapalat" w:hAnsi="GHEA Grapalat" w:cs="Sylfaen"/>
          <w:sz w:val="20"/>
          <w:lang w:val="hy-AM"/>
        </w:rPr>
        <w:t xml:space="preserve"> </w:t>
      </w:r>
      <w:r w:rsidR="00AE2E42" w:rsidRPr="00A71D81">
        <w:rPr>
          <w:rFonts w:ascii="GHEA Grapalat" w:hAnsi="GHEA Grapalat" w:cs="Sylfaen"/>
          <w:sz w:val="20"/>
          <w:lang w:val="hy-AM"/>
        </w:rPr>
        <w:t xml:space="preserve">Պայմանագրի ապահովումը ներկայացվում է </w:t>
      </w:r>
      <w:r w:rsidR="00AE2E42" w:rsidRPr="0066620A">
        <w:rPr>
          <w:rFonts w:ascii="GHEA Grapalat" w:hAnsi="GHEA Grapalat" w:cs="Sylfaen"/>
          <w:sz w:val="20"/>
          <w:lang w:val="hy-AM"/>
        </w:rPr>
        <w:t>միակողմանի հաստատված հայտարարության</w:t>
      </w:r>
      <w:r w:rsidR="00AE2E42" w:rsidRPr="00A71D81">
        <w:rPr>
          <w:rFonts w:ascii="GHEA Grapalat" w:hAnsi="GHEA Grapalat" w:cs="Sylfaen"/>
          <w:sz w:val="20"/>
          <w:lang w:val="hy-AM"/>
        </w:rPr>
        <w:t xml:space="preserve"> (հավելված 5</w:t>
      </w:r>
      <w:r w:rsidR="00AE2E42">
        <w:rPr>
          <w:rFonts w:ascii="GHEA Grapalat" w:hAnsi="GHEA Grapalat" w:cs="Sylfaen"/>
          <w:sz w:val="20"/>
          <w:lang w:val="hy-AM"/>
        </w:rPr>
        <w:t>.1</w:t>
      </w:r>
      <w:r w:rsidR="00AE2E42" w:rsidRPr="00A71D81">
        <w:rPr>
          <w:rFonts w:ascii="GHEA Grapalat" w:hAnsi="GHEA Grapalat" w:cs="Sylfaen"/>
          <w:sz w:val="20"/>
          <w:lang w:val="hy-AM"/>
        </w:rPr>
        <w:t>) կամ կանխիկ փողի ձևով:</w:t>
      </w:r>
    </w:p>
    <w:p w14:paraId="7154DD15" w14:textId="5ED8633D" w:rsidR="00F562EA" w:rsidRPr="006D2E03" w:rsidRDefault="00F562EA" w:rsidP="00AE2E42">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3CB21FD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AE2E42">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4B11B23"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AE2E42">
        <w:rPr>
          <w:rFonts w:ascii="GHEA Grapalat" w:hAnsi="GHEA Grapalat" w:cs="Sylfaen"/>
          <w:sz w:val="20"/>
          <w:lang w:val="hy-AM"/>
        </w:rPr>
        <w:t>5</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2C352C0C"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w:t>
      </w:r>
      <w:r w:rsidR="000A4B6D">
        <w:rPr>
          <w:rFonts w:ascii="GHEA Grapalat" w:hAnsi="GHEA Grapalat" w:cs="Sylfaen"/>
          <w:sz w:val="20"/>
          <w:lang w:val="hy-AM"/>
        </w:rPr>
        <w:t>6</w:t>
      </w:r>
      <w:r w:rsidRPr="006D2E03">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0EE79AEF" w:rsidR="00DB4EFF" w:rsidRDefault="00DB4EFF" w:rsidP="00DB4EFF">
      <w:pPr>
        <w:ind w:firstLine="567"/>
        <w:jc w:val="both"/>
        <w:rPr>
          <w:rFonts w:ascii="GHEA Grapalat" w:hAnsi="GHEA Grapalat" w:cs="Sylfaen"/>
          <w:sz w:val="20"/>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19E33FFD" w14:textId="77777777" w:rsidR="000A4B6D" w:rsidRPr="00392B25" w:rsidRDefault="00096865" w:rsidP="000A4B6D">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xml:space="preserve">: </w:t>
      </w:r>
      <w:r w:rsidR="000A4B6D" w:rsidRPr="00392B25">
        <w:rPr>
          <w:rFonts w:ascii="GHEA Grapalat" w:hAnsi="GHEA Grapalat" w:cs="Sylfaen"/>
          <w:sz w:val="20"/>
          <w:lang w:val="hy-AM"/>
        </w:rPr>
        <w:t xml:space="preserve">Ընդ որում </w:t>
      </w:r>
      <w:r w:rsidR="000A4B6D" w:rsidRPr="00392B25">
        <w:rPr>
          <w:rFonts w:ascii="GHEA Grapalat" w:hAnsi="GHEA Grapalat" w:cs="Sylfaen"/>
          <w:sz w:val="20"/>
          <w:lang w:val="ru-RU"/>
        </w:rPr>
        <w:t>կազմակերպված</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գնման</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ընթացակարգը</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կարող</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է</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ամբողջությամբ</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կամ</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մասնակի</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չկայացած</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հայտարարվել</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ընդհանուր</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կառավարումն</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իրականացնող</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լիազորված</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մարմնի</w:t>
      </w:r>
      <w:r w:rsidR="000A4B6D" w:rsidRPr="00392B25">
        <w:rPr>
          <w:rFonts w:ascii="GHEA Grapalat" w:hAnsi="GHEA Grapalat" w:cs="Sylfaen"/>
          <w:sz w:val="20"/>
          <w:lang w:val="af-ZA"/>
        </w:rPr>
        <w:t xml:space="preserve"> </w:t>
      </w:r>
      <w:r w:rsidR="000A4B6D" w:rsidRPr="00392B25">
        <w:rPr>
          <w:rFonts w:ascii="GHEA Grapalat" w:hAnsi="GHEA Grapalat" w:cs="Sylfaen"/>
          <w:sz w:val="20"/>
          <w:lang w:val="ru-RU"/>
        </w:rPr>
        <w:t>ղեկավարի</w:t>
      </w:r>
      <w:r w:rsidR="000A4B6D" w:rsidRPr="00392B25">
        <w:rPr>
          <w:rFonts w:ascii="GHEA Grapalat" w:hAnsi="GHEA Grapalat" w:cs="Sylfaen"/>
          <w:sz w:val="20"/>
          <w:lang w:val="af-ZA"/>
        </w:rPr>
        <w:t xml:space="preserve"> </w:t>
      </w:r>
      <w:r w:rsidR="000A4B6D" w:rsidRPr="00392B25">
        <w:rPr>
          <w:rFonts w:ascii="GHEA Grapalat" w:hAnsi="GHEA Grapalat" w:cs="Sylfaen"/>
          <w:sz w:val="20"/>
        </w:rPr>
        <w:t>որոշման</w:t>
      </w:r>
      <w:r w:rsidR="000A4B6D" w:rsidRPr="00392B25">
        <w:rPr>
          <w:rFonts w:ascii="GHEA Grapalat" w:hAnsi="GHEA Grapalat" w:cs="Sylfaen"/>
          <w:sz w:val="20"/>
          <w:lang w:val="af-ZA"/>
        </w:rPr>
        <w:t xml:space="preserve"> </w:t>
      </w:r>
      <w:r w:rsidR="000A4B6D" w:rsidRPr="00392B25">
        <w:rPr>
          <w:rFonts w:ascii="GHEA Grapalat" w:hAnsi="GHEA Grapalat" w:cs="Sylfaen"/>
          <w:sz w:val="20"/>
        </w:rPr>
        <w:t>հիման</w:t>
      </w:r>
      <w:r w:rsidR="000A4B6D" w:rsidRPr="00392B25">
        <w:rPr>
          <w:rFonts w:ascii="GHEA Grapalat" w:hAnsi="GHEA Grapalat" w:cs="Sylfaen"/>
          <w:sz w:val="20"/>
          <w:lang w:val="af-ZA"/>
        </w:rPr>
        <w:t xml:space="preserve"> </w:t>
      </w:r>
      <w:r w:rsidR="000A4B6D" w:rsidRPr="00392B25">
        <w:rPr>
          <w:rFonts w:ascii="GHEA Grapalat" w:hAnsi="GHEA Grapalat" w:cs="Sylfaen"/>
          <w:sz w:val="20"/>
        </w:rPr>
        <w:t>վրա</w:t>
      </w:r>
      <w:r w:rsidR="000A4B6D" w:rsidRPr="00392B25">
        <w:rPr>
          <w:rFonts w:ascii="GHEA Grapalat" w:hAnsi="GHEA Grapalat" w:cs="Sylfaen"/>
          <w:sz w:val="20"/>
          <w:lang w:val="hy-AM"/>
        </w:rPr>
        <w:t>:</w:t>
      </w:r>
    </w:p>
    <w:p w14:paraId="20727E1B" w14:textId="07D53873"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6DF10433"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336E03B7" w14:textId="77777777" w:rsidR="000A4B6D" w:rsidRPr="00B05CC7" w:rsidRDefault="003B269F" w:rsidP="000A4B6D">
      <w:pPr>
        <w:jc w:val="center"/>
        <w:rPr>
          <w:rFonts w:ascii="GHEA Grapalat" w:hAnsi="GHEA Grapalat" w:cs="Sylfaen"/>
          <w:b/>
          <w:sz w:val="20"/>
          <w:lang w:val="es-ES"/>
        </w:rPr>
      </w:pPr>
      <w:r>
        <w:rPr>
          <w:rFonts w:ascii="GHEA Grapalat" w:hAnsi="GHEA Grapalat" w:cs="Sylfaen"/>
          <w:b/>
          <w:szCs w:val="22"/>
          <w:lang w:val="es-ES"/>
        </w:rPr>
        <w:br w:type="page"/>
      </w:r>
      <w:proofErr w:type="gramStart"/>
      <w:r w:rsidR="000A4B6D" w:rsidRPr="008915B3">
        <w:rPr>
          <w:rFonts w:ascii="GHEA Grapalat" w:hAnsi="GHEA Grapalat" w:cs="Sylfaen"/>
          <w:b/>
          <w:sz w:val="20"/>
        </w:rPr>
        <w:lastRenderedPageBreak/>
        <w:t>ՄԱՍ</w:t>
      </w:r>
      <w:r w:rsidR="000A4B6D" w:rsidRPr="00B05CC7">
        <w:rPr>
          <w:rFonts w:ascii="GHEA Grapalat" w:hAnsi="GHEA Grapalat" w:cs="Sylfaen"/>
          <w:b/>
          <w:sz w:val="20"/>
          <w:lang w:val="es-ES"/>
        </w:rPr>
        <w:t xml:space="preserve">  II</w:t>
      </w:r>
      <w:proofErr w:type="gramEnd"/>
    </w:p>
    <w:p w14:paraId="1E915348" w14:textId="77777777" w:rsidR="000A4B6D" w:rsidRPr="00B05CC7" w:rsidRDefault="000A4B6D" w:rsidP="000A4B6D">
      <w:pPr>
        <w:jc w:val="center"/>
        <w:rPr>
          <w:rFonts w:ascii="GHEA Grapalat" w:hAnsi="GHEA Grapalat" w:cs="Sylfaen"/>
          <w:b/>
          <w:sz w:val="20"/>
          <w:lang w:val="es-ES"/>
        </w:rPr>
      </w:pPr>
      <w:r w:rsidRPr="008915B3">
        <w:rPr>
          <w:rFonts w:ascii="GHEA Grapalat" w:hAnsi="GHEA Grapalat" w:cs="Sylfaen"/>
          <w:b/>
          <w:sz w:val="20"/>
        </w:rPr>
        <w:t>Հ</w:t>
      </w:r>
      <w:r w:rsidRPr="00B05CC7">
        <w:rPr>
          <w:rFonts w:ascii="GHEA Grapalat" w:hAnsi="GHEA Grapalat" w:cs="Sylfaen"/>
          <w:b/>
          <w:sz w:val="20"/>
          <w:lang w:val="es-ES"/>
        </w:rPr>
        <w:t xml:space="preserve"> </w:t>
      </w:r>
      <w:r w:rsidRPr="008915B3">
        <w:rPr>
          <w:rFonts w:ascii="GHEA Grapalat" w:hAnsi="GHEA Grapalat" w:cs="Sylfaen"/>
          <w:b/>
          <w:sz w:val="20"/>
        </w:rPr>
        <w:t>Ր</w:t>
      </w:r>
      <w:r w:rsidRPr="00B05CC7">
        <w:rPr>
          <w:rFonts w:ascii="GHEA Grapalat" w:hAnsi="GHEA Grapalat" w:cs="Sylfaen"/>
          <w:b/>
          <w:sz w:val="20"/>
          <w:lang w:val="es-ES"/>
        </w:rPr>
        <w:t xml:space="preserve"> </w:t>
      </w:r>
      <w:r w:rsidRPr="008915B3">
        <w:rPr>
          <w:rFonts w:ascii="GHEA Grapalat" w:hAnsi="GHEA Grapalat" w:cs="Sylfaen"/>
          <w:b/>
          <w:sz w:val="20"/>
        </w:rPr>
        <w:t>Ա</w:t>
      </w:r>
      <w:r w:rsidRPr="00B05CC7">
        <w:rPr>
          <w:rFonts w:ascii="GHEA Grapalat" w:hAnsi="GHEA Grapalat" w:cs="Sylfaen"/>
          <w:b/>
          <w:sz w:val="20"/>
          <w:lang w:val="es-ES"/>
        </w:rPr>
        <w:t xml:space="preserve"> </w:t>
      </w:r>
      <w:r w:rsidRPr="008915B3">
        <w:rPr>
          <w:rFonts w:ascii="GHEA Grapalat" w:hAnsi="GHEA Grapalat" w:cs="Sylfaen"/>
          <w:b/>
          <w:sz w:val="20"/>
        </w:rPr>
        <w:t>Հ</w:t>
      </w:r>
      <w:r w:rsidRPr="00B05CC7">
        <w:rPr>
          <w:rFonts w:ascii="GHEA Grapalat" w:hAnsi="GHEA Grapalat" w:cs="Sylfaen"/>
          <w:b/>
          <w:sz w:val="20"/>
          <w:lang w:val="es-ES"/>
        </w:rPr>
        <w:t xml:space="preserve"> </w:t>
      </w:r>
      <w:r w:rsidRPr="008915B3">
        <w:rPr>
          <w:rFonts w:ascii="GHEA Grapalat" w:hAnsi="GHEA Grapalat" w:cs="Sylfaen"/>
          <w:b/>
          <w:sz w:val="20"/>
        </w:rPr>
        <w:t>Ա</w:t>
      </w:r>
      <w:r w:rsidRPr="00B05CC7">
        <w:rPr>
          <w:rFonts w:ascii="GHEA Grapalat" w:hAnsi="GHEA Grapalat" w:cs="Sylfaen"/>
          <w:b/>
          <w:sz w:val="20"/>
          <w:lang w:val="es-ES"/>
        </w:rPr>
        <w:t xml:space="preserve"> </w:t>
      </w:r>
      <w:r w:rsidRPr="008915B3">
        <w:rPr>
          <w:rFonts w:ascii="GHEA Grapalat" w:hAnsi="GHEA Grapalat" w:cs="Sylfaen"/>
          <w:b/>
          <w:sz w:val="20"/>
        </w:rPr>
        <w:t>Ն</w:t>
      </w:r>
      <w:r w:rsidRPr="00B05CC7">
        <w:rPr>
          <w:rFonts w:ascii="GHEA Grapalat" w:hAnsi="GHEA Grapalat" w:cs="Sylfaen"/>
          <w:b/>
          <w:sz w:val="20"/>
          <w:lang w:val="es-ES"/>
        </w:rPr>
        <w:t xml:space="preserve"> </w:t>
      </w:r>
      <w:r w:rsidRPr="008915B3">
        <w:rPr>
          <w:rFonts w:ascii="GHEA Grapalat" w:hAnsi="GHEA Grapalat" w:cs="Sylfaen"/>
          <w:b/>
          <w:sz w:val="20"/>
        </w:rPr>
        <w:t>Գ</w:t>
      </w:r>
    </w:p>
    <w:p w14:paraId="4834B5CA" w14:textId="77777777" w:rsidR="000A4B6D" w:rsidRPr="00B05CC7" w:rsidRDefault="000A4B6D" w:rsidP="000A4B6D">
      <w:pPr>
        <w:jc w:val="center"/>
        <w:rPr>
          <w:rFonts w:ascii="GHEA Grapalat" w:hAnsi="GHEA Grapalat" w:cs="Sylfaen"/>
          <w:b/>
          <w:sz w:val="20"/>
          <w:lang w:val="es-ES"/>
        </w:rPr>
      </w:pPr>
      <w:r>
        <w:rPr>
          <w:rFonts w:ascii="GHEA Grapalat" w:hAnsi="GHEA Grapalat" w:cs="Sylfaen"/>
          <w:b/>
          <w:sz w:val="20"/>
          <w:lang w:val="hy-AM"/>
        </w:rPr>
        <w:t>ԳՆԱՆՇՄԱՆ ՀԱՐՑՄԱՆ ՀԱՅՏԸ ՊԱՏՐԱՍՏԵԼՈՒ</w:t>
      </w:r>
    </w:p>
    <w:p w14:paraId="292EEEE9" w14:textId="77777777" w:rsidR="000A4B6D" w:rsidRPr="00A71D81" w:rsidRDefault="000A4B6D" w:rsidP="000A4B6D">
      <w:pPr>
        <w:ind w:firstLine="567"/>
        <w:jc w:val="center"/>
        <w:rPr>
          <w:rFonts w:ascii="GHEA Grapalat" w:hAnsi="GHEA Grapalat"/>
          <w:szCs w:val="22"/>
          <w:lang w:val="af-ZA"/>
        </w:rPr>
      </w:pPr>
    </w:p>
    <w:p w14:paraId="08902309" w14:textId="77777777" w:rsidR="000A4B6D" w:rsidRPr="00A71D81" w:rsidRDefault="000A4B6D" w:rsidP="000A4B6D">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34EAEC0A" w:rsidR="00096865" w:rsidRPr="00A71D81" w:rsidRDefault="00096865" w:rsidP="000A4B6D">
      <w:pPr>
        <w:ind w:firstLine="567"/>
        <w:jc w:val="center"/>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 xml:space="preserve">համաձայն </w:t>
      </w:r>
      <w:r w:rsidR="006F49AA" w:rsidRPr="000A4B6D">
        <w:rPr>
          <w:rFonts w:ascii="GHEA Grapalat" w:hAnsi="GHEA Grapalat" w:cs="Sylfaen"/>
          <w:b/>
          <w:sz w:val="20"/>
          <w:lang w:val="af-ZA"/>
        </w:rPr>
        <w:t>հ</w:t>
      </w:r>
      <w:r w:rsidR="00096865" w:rsidRPr="000A4B6D">
        <w:rPr>
          <w:rFonts w:ascii="GHEA Grapalat" w:hAnsi="GHEA Grapalat" w:cs="Sylfaen"/>
          <w:b/>
          <w:sz w:val="20"/>
          <w:lang w:val="ru-RU"/>
        </w:rPr>
        <w:t>ավելված</w:t>
      </w:r>
      <w:r w:rsidR="00096865" w:rsidRPr="000A4B6D">
        <w:rPr>
          <w:rFonts w:ascii="GHEA Grapalat" w:hAnsi="GHEA Grapalat" w:cs="Sylfaen"/>
          <w:b/>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0A4B6D">
        <w:rPr>
          <w:rFonts w:ascii="GHEA Grapalat" w:hAnsi="GHEA Grapalat"/>
          <w:b/>
          <w:sz w:val="20"/>
          <w:szCs w:val="20"/>
          <w:lang w:eastAsia="x-none"/>
        </w:rPr>
        <w:t>հավելված</w:t>
      </w:r>
      <w:r w:rsidRPr="000A4B6D">
        <w:rPr>
          <w:rFonts w:ascii="GHEA Grapalat" w:hAnsi="GHEA Grapalat"/>
          <w:b/>
          <w:sz w:val="20"/>
          <w:szCs w:val="20"/>
          <w:lang w:val="es-ES" w:eastAsia="x-none"/>
        </w:rPr>
        <w:t xml:space="preserve"> N 1.1</w:t>
      </w:r>
      <w:r w:rsidRPr="00A71D81">
        <w:rPr>
          <w:rFonts w:ascii="GHEA Grapalat" w:hAnsi="GHEA Grapalat"/>
          <w:sz w:val="20"/>
          <w:szCs w:val="20"/>
          <w:lang w:val="es-ES" w:eastAsia="x-none"/>
        </w:rPr>
        <w:t>-</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2"/>
      </w:r>
    </w:p>
    <w:p w14:paraId="7CBDD812" w14:textId="38749F70"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0A4B6D">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0A4B6D">
        <w:rPr>
          <w:rFonts w:ascii="GHEA Grapalat" w:hAnsi="GHEA Grapalat" w:cs="Sylfaen"/>
          <w:b/>
          <w:sz w:val="20"/>
          <w:lang w:val="hy-AM"/>
        </w:rPr>
        <w:t>հավելված</w:t>
      </w:r>
      <w:r w:rsidR="00294FFF" w:rsidRPr="000A4B6D">
        <w:rPr>
          <w:rFonts w:ascii="GHEA Grapalat" w:hAnsi="GHEA Grapalat" w:cs="Sylfaen"/>
          <w:b/>
          <w:sz w:val="20"/>
          <w:lang w:val="af-ZA"/>
        </w:rPr>
        <w:t xml:space="preserve"> N </w:t>
      </w:r>
      <w:r w:rsidR="004D557A" w:rsidRPr="000A4B6D">
        <w:rPr>
          <w:rFonts w:ascii="GHEA Grapalat" w:hAnsi="GHEA Grapalat" w:cs="Sylfaen"/>
          <w:b/>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3D5F6BF3"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A4B6D">
        <w:rPr>
          <w:rFonts w:ascii="GHEA Grapalat" w:hAnsi="GHEA Grapalat"/>
          <w:sz w:val="20"/>
          <w:szCs w:val="20"/>
          <w:lang w:val="hy-AM"/>
        </w:rPr>
        <w:t xml:space="preserve">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65C6E27" w14:textId="77777777" w:rsidR="000A4B6D" w:rsidRPr="003E2D06" w:rsidRDefault="006C3873" w:rsidP="000A4B6D">
      <w:pPr>
        <w:ind w:firstLine="284"/>
        <w:jc w:val="right"/>
        <w:rPr>
          <w:rFonts w:ascii="GHEA Grapalat" w:hAnsi="GHEA Grapalat" w:cs="Arial"/>
          <w:b/>
          <w:sz w:val="20"/>
          <w:szCs w:val="20"/>
          <w:lang w:val="es-ES" w:eastAsia="ru-RU"/>
        </w:rPr>
      </w:pPr>
      <w:r w:rsidRPr="00A71D81">
        <w:rPr>
          <w:rFonts w:ascii="GHEA Grapalat" w:hAnsi="GHEA Grapalat" w:cs="Sylfaen"/>
          <w:b/>
          <w:sz w:val="20"/>
          <w:lang w:val="es-ES"/>
        </w:rPr>
        <w:br w:type="page"/>
      </w:r>
      <w:r w:rsidR="000A4B6D" w:rsidRPr="003E2D06">
        <w:rPr>
          <w:rFonts w:ascii="GHEA Grapalat" w:hAnsi="GHEA Grapalat" w:cs="Sylfaen"/>
          <w:b/>
          <w:sz w:val="20"/>
          <w:szCs w:val="20"/>
          <w:lang w:val="es-ES" w:eastAsia="ru-RU"/>
        </w:rPr>
        <w:lastRenderedPageBreak/>
        <w:t>Հավելված</w:t>
      </w:r>
      <w:r w:rsidR="000A4B6D" w:rsidRPr="003E2D06">
        <w:rPr>
          <w:rFonts w:ascii="GHEA Grapalat" w:hAnsi="GHEA Grapalat" w:cs="Arial"/>
          <w:b/>
          <w:sz w:val="20"/>
          <w:szCs w:val="20"/>
          <w:lang w:val="es-ES" w:eastAsia="ru-RU"/>
        </w:rPr>
        <w:t xml:space="preserve">  N 1</w:t>
      </w:r>
    </w:p>
    <w:p w14:paraId="22FA8265" w14:textId="2BB37865" w:rsidR="000A4B6D" w:rsidRPr="003E2D06" w:rsidRDefault="000A4B6D" w:rsidP="000A4B6D">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707D45" w:rsidRPr="00262D18">
        <w:rPr>
          <w:rFonts w:ascii="GHEA Grapalat" w:hAnsi="GHEA Grapalat"/>
          <w:b/>
          <w:sz w:val="20"/>
          <w:szCs w:val="20"/>
          <w:lang w:val="es-ES"/>
        </w:rPr>
        <w:t>5</w:t>
      </w:r>
      <w:r w:rsidRPr="003E2D06">
        <w:rPr>
          <w:rFonts w:ascii="GHEA Grapalat" w:hAnsi="GHEA Grapalat"/>
          <w:b/>
          <w:sz w:val="20"/>
          <w:szCs w:val="20"/>
          <w:lang w:val="hy-AM"/>
        </w:rPr>
        <w:t>-</w:t>
      </w:r>
      <w:r w:rsidR="00413218">
        <w:rPr>
          <w:rFonts w:ascii="GHEA Grapalat" w:hAnsi="GHEA Grapalat"/>
          <w:b/>
          <w:sz w:val="20"/>
          <w:szCs w:val="20"/>
          <w:lang w:val="hy-AM"/>
        </w:rPr>
        <w:t>5</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7F692751" w14:textId="77777777" w:rsidR="000A4B6D" w:rsidRPr="003E2D06" w:rsidRDefault="000A4B6D" w:rsidP="000A4B6D">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500B5469" w14:textId="351F21B2" w:rsidR="00B2572B" w:rsidRPr="00A71D81" w:rsidRDefault="00B2572B" w:rsidP="000A4B6D">
      <w:pPr>
        <w:pStyle w:val="norm"/>
        <w:spacing w:line="240" w:lineRule="auto"/>
        <w:ind w:firstLine="284"/>
        <w:jc w:val="right"/>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BF01E48" w:rsidR="00B2572B" w:rsidRPr="00A71D81" w:rsidRDefault="003F3785"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1A11597F" w:rsidR="00B2572B" w:rsidRPr="00A71D81" w:rsidRDefault="00B2572B" w:rsidP="00D931A6">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00D931A6">
        <w:rPr>
          <w:rFonts w:ascii="GHEA Grapalat" w:hAnsi="GHEA Grapalat"/>
          <w:sz w:val="22"/>
          <w:szCs w:val="22"/>
          <w:u w:val="single"/>
          <w:lang w:val="hy-AM"/>
        </w:rPr>
        <w:t xml:space="preserve">          </w:t>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D931A6">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F8AEF23" w14:textId="735495A7" w:rsidR="00D931A6" w:rsidRDefault="00D931A6" w:rsidP="00D931A6">
      <w:pPr>
        <w:jc w:val="both"/>
        <w:rPr>
          <w:rFonts w:ascii="GHEA Grapalat" w:hAnsi="GHEA Grapalat" w:cs="Sylfaen"/>
          <w:sz w:val="20"/>
          <w:szCs w:val="20"/>
          <w:lang w:val="es-ES"/>
        </w:rPr>
      </w:pPr>
      <w:r w:rsidRPr="00D931A6">
        <w:rPr>
          <w:rFonts w:ascii="GHEA Grapalat" w:hAnsi="GHEA Grapalat"/>
          <w:sz w:val="20"/>
          <w:szCs w:val="20"/>
          <w:lang w:val="hy-AM"/>
        </w:rPr>
        <w:t>ՀՀ ԱՆ «Դատաբժշկական Գիտագործնական Կենտրոն» ՊՈԱԿ</w:t>
      </w:r>
      <w:r w:rsidRPr="00D931A6">
        <w:rPr>
          <w:rFonts w:ascii="GHEA Grapalat" w:hAnsi="GHEA Grapalat" w:cs="Sylfaen"/>
          <w:sz w:val="20"/>
          <w:szCs w:val="20"/>
          <w:lang w:val="hy-AM"/>
        </w:rPr>
        <w:t>-</w:t>
      </w:r>
      <w:r w:rsidR="00B2572B" w:rsidRPr="00D931A6">
        <w:rPr>
          <w:rFonts w:ascii="GHEA Grapalat" w:hAnsi="GHEA Grapalat" w:cs="Sylfaen"/>
          <w:sz w:val="20"/>
          <w:szCs w:val="20"/>
          <w:lang w:val="es-ES"/>
        </w:rPr>
        <w:t>ի կողմի</w:t>
      </w:r>
      <w:r w:rsidR="00B2572B" w:rsidRPr="00A71D81">
        <w:rPr>
          <w:rFonts w:ascii="GHEA Grapalat" w:hAnsi="GHEA Grapalat" w:cs="Sylfaen"/>
          <w:sz w:val="20"/>
          <w:szCs w:val="20"/>
          <w:lang w:val="es-ES"/>
        </w:rPr>
        <w:t>ց</w:t>
      </w:r>
      <w:r w:rsidR="00B2572B" w:rsidRPr="000A4B6D">
        <w:rPr>
          <w:rFonts w:ascii="GHEA Grapalat" w:hAnsi="GHEA Grapalat"/>
          <w:sz w:val="22"/>
          <w:szCs w:val="22"/>
          <w:lang w:val="es-ES"/>
        </w:rPr>
        <w:t xml:space="preserve"> </w:t>
      </w:r>
      <w:r w:rsidR="00B2572B" w:rsidRPr="000A4B6D">
        <w:rPr>
          <w:rFonts w:ascii="GHEA Grapalat" w:hAnsi="GHEA Grapalat" w:cs="Sylfaen"/>
          <w:sz w:val="20"/>
          <w:szCs w:val="20"/>
          <w:lang w:val="es-ES"/>
        </w:rPr>
        <w:t>«</w:t>
      </w:r>
      <w:r w:rsidR="000A4B6D" w:rsidRPr="000A4B6D">
        <w:rPr>
          <w:rFonts w:ascii="GHEA Grapalat" w:hAnsi="GHEA Grapalat" w:cs="Sylfaen"/>
          <w:sz w:val="20"/>
          <w:szCs w:val="20"/>
          <w:lang w:val="es-ES"/>
        </w:rPr>
        <w:t>ԳՀԱՊՁԲ-2023</w:t>
      </w:r>
      <w:r>
        <w:rPr>
          <w:rFonts w:ascii="GHEA Grapalat" w:hAnsi="GHEA Grapalat" w:cs="Sylfaen"/>
          <w:sz w:val="20"/>
          <w:szCs w:val="20"/>
          <w:lang w:val="hy-AM"/>
        </w:rPr>
        <w:t>/</w:t>
      </w:r>
      <w:r w:rsidR="006E791A">
        <w:rPr>
          <w:rFonts w:ascii="GHEA Grapalat" w:hAnsi="GHEA Grapalat" w:cs="Sylfaen"/>
          <w:sz w:val="20"/>
          <w:szCs w:val="20"/>
          <w:lang w:val="hy-AM"/>
        </w:rPr>
        <w:t>1</w:t>
      </w:r>
      <w:r w:rsidR="00707D45" w:rsidRPr="00707D45">
        <w:rPr>
          <w:rFonts w:ascii="GHEA Grapalat" w:hAnsi="GHEA Grapalat" w:cs="Sylfaen"/>
          <w:sz w:val="20"/>
          <w:szCs w:val="20"/>
          <w:lang w:val="es-ES"/>
        </w:rPr>
        <w:t>5</w:t>
      </w:r>
      <w:r w:rsidR="000A4B6D" w:rsidRPr="000A4B6D">
        <w:rPr>
          <w:rFonts w:ascii="GHEA Grapalat" w:hAnsi="GHEA Grapalat" w:cs="Sylfaen"/>
          <w:sz w:val="20"/>
          <w:szCs w:val="20"/>
          <w:lang w:val="es-ES"/>
        </w:rPr>
        <w:t>-</w:t>
      </w:r>
      <w:r w:rsidR="00413218">
        <w:rPr>
          <w:rFonts w:ascii="GHEA Grapalat" w:hAnsi="GHEA Grapalat" w:cs="Sylfaen"/>
          <w:sz w:val="20"/>
          <w:szCs w:val="20"/>
          <w:lang w:val="hy-AM"/>
        </w:rPr>
        <w:t>5</w:t>
      </w:r>
      <w:r w:rsidR="000A4B6D" w:rsidRPr="000A4B6D">
        <w:rPr>
          <w:rFonts w:ascii="GHEA Grapalat" w:hAnsi="GHEA Grapalat" w:cs="Sylfaen"/>
          <w:sz w:val="20"/>
          <w:szCs w:val="20"/>
          <w:lang w:val="es-ES"/>
        </w:rPr>
        <w:t>-ԴԲԳԳԿ</w:t>
      </w:r>
      <w:r w:rsidR="00B2572B" w:rsidRPr="000A4B6D">
        <w:rPr>
          <w:rFonts w:ascii="GHEA Grapalat" w:hAnsi="GHEA Grapalat" w:cs="Sylfaen"/>
          <w:sz w:val="20"/>
          <w:szCs w:val="20"/>
          <w:lang w:val="es-ES"/>
        </w:rPr>
        <w:t xml:space="preserve">» </w:t>
      </w:r>
      <w:r w:rsidR="00B2572B" w:rsidRPr="00A71D81">
        <w:rPr>
          <w:rFonts w:ascii="GHEA Grapalat" w:hAnsi="GHEA Grapalat" w:cs="Sylfaen"/>
          <w:sz w:val="20"/>
          <w:szCs w:val="20"/>
          <w:lang w:val="es-ES"/>
        </w:rPr>
        <w:t xml:space="preserve">ծածկագրով </w:t>
      </w:r>
      <w:r w:rsidR="00B2572B" w:rsidRPr="00D931A6">
        <w:rPr>
          <w:rFonts w:ascii="GHEA Grapalat" w:hAnsi="GHEA Grapalat" w:cs="Sylfaen"/>
          <w:sz w:val="20"/>
          <w:szCs w:val="20"/>
          <w:lang w:val="es-ES"/>
        </w:rPr>
        <w:t>հայտարարված</w:t>
      </w:r>
      <w:r w:rsidRPr="00D931A6">
        <w:rPr>
          <w:rFonts w:ascii="GHEA Grapalat" w:hAnsi="GHEA Grapalat"/>
          <w:sz w:val="22"/>
          <w:szCs w:val="22"/>
          <w:lang w:val="hy-AM"/>
        </w:rPr>
        <w:t xml:space="preserve"> </w:t>
      </w:r>
      <w:r w:rsidRPr="00D931A6">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
    <w:p w14:paraId="2C6E1D9A" w14:textId="4009012B" w:rsidR="00D931A6" w:rsidRPr="00A71D81" w:rsidRDefault="00D931A6" w:rsidP="00D931A6">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A6204EA" w:rsidR="00B2572B" w:rsidRDefault="00B2572B" w:rsidP="00D931A6">
      <w:pPr>
        <w:jc w:val="both"/>
        <w:rPr>
          <w:rFonts w:ascii="GHEA Grapalat" w:hAnsi="GHEA Grapalat" w:cs="Sylfaen"/>
          <w:sz w:val="20"/>
          <w:szCs w:val="20"/>
          <w:lang w:val="es-ES"/>
        </w:rPr>
      </w:pPr>
      <w:r w:rsidRPr="00A71D81">
        <w:rPr>
          <w:rFonts w:ascii="GHEA Grapalat" w:hAnsi="GHEA Grapalat" w:cs="Sylfaen"/>
          <w:sz w:val="20"/>
          <w:szCs w:val="20"/>
          <w:lang w:val="es-ES"/>
        </w:rPr>
        <w:t>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հրավերի 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D638477" w14:textId="77777777" w:rsidR="00D931A6" w:rsidRPr="00D931A6" w:rsidRDefault="00D931A6" w:rsidP="00EF3662">
      <w:pPr>
        <w:jc w:val="both"/>
        <w:rPr>
          <w:rFonts w:ascii="GHEA Grapalat" w:hAnsi="GHEA Grapalat"/>
          <w:sz w:val="22"/>
          <w:szCs w:val="22"/>
          <w:u w:val="single"/>
          <w:lang w:val="es-ES"/>
        </w:rPr>
      </w:pP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B2505E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931A6">
        <w:rPr>
          <w:rFonts w:ascii="GHEA Grapalat" w:hAnsi="GHEA Grapalat"/>
          <w:sz w:val="20"/>
          <w:szCs w:val="20"/>
          <w:u w:val="single"/>
          <w:lang w:val="hy-AM"/>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1E44BFE6"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r w:rsidR="00D931A6">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0272B05E"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62ED2770"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D931A6" w:rsidRDefault="003257F0" w:rsidP="003257F0">
      <w:pPr>
        <w:jc w:val="both"/>
        <w:rPr>
          <w:rFonts w:ascii="GHEA Grapalat" w:hAnsi="GHEA Grapalat" w:cs="Arial"/>
          <w:vertAlign w:val="superscript"/>
          <w:lang w:val="es-ES"/>
        </w:rPr>
      </w:pPr>
      <w:r w:rsidRPr="00D931A6">
        <w:rPr>
          <w:rFonts w:ascii="GHEA Grapalat" w:hAnsi="GHEA Grapalat" w:cs="Arial"/>
          <w:vertAlign w:val="superscript"/>
          <w:lang w:val="es-ES"/>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D931A6" w:rsidRDefault="003257F0" w:rsidP="00DA0240">
      <w:pPr>
        <w:ind w:left="3540"/>
        <w:jc w:val="both"/>
        <w:rPr>
          <w:rFonts w:ascii="GHEA Grapalat" w:hAnsi="GHEA Grapalat" w:cs="Arial"/>
          <w:vertAlign w:val="superscript"/>
          <w:lang w:val="es-ES"/>
        </w:rPr>
      </w:pPr>
      <w:r w:rsidRPr="00D931A6">
        <w:rPr>
          <w:rFonts w:ascii="GHEA Grapalat" w:hAnsi="GHEA Grapalat" w:cs="Arial"/>
          <w:vertAlign w:val="superscript"/>
          <w:lang w:val="es-ES"/>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C81532A" w14:textId="462FD47D" w:rsidR="00D931A6"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A4B6D" w:rsidRPr="000A4B6D">
        <w:rPr>
          <w:rFonts w:ascii="GHEA Grapalat" w:hAnsi="GHEA Grapalat" w:cs="Sylfaen"/>
          <w:sz w:val="20"/>
          <w:szCs w:val="20"/>
          <w:lang w:val="es-ES"/>
        </w:rPr>
        <w:t>«ԳՀԱՊՁԲ-2023/</w:t>
      </w:r>
      <w:r w:rsidR="006E791A">
        <w:rPr>
          <w:rFonts w:ascii="GHEA Grapalat" w:hAnsi="GHEA Grapalat" w:cs="Sylfaen"/>
          <w:sz w:val="20"/>
          <w:szCs w:val="20"/>
          <w:lang w:val="hy-AM"/>
        </w:rPr>
        <w:t>1</w:t>
      </w:r>
      <w:r w:rsidR="00707D45" w:rsidRPr="00707D45">
        <w:rPr>
          <w:rFonts w:ascii="GHEA Grapalat" w:hAnsi="GHEA Grapalat" w:cs="Sylfaen"/>
          <w:sz w:val="20"/>
          <w:szCs w:val="20"/>
          <w:lang w:val="es-ES"/>
        </w:rPr>
        <w:t>5</w:t>
      </w:r>
      <w:r w:rsidR="000A4B6D" w:rsidRPr="000A4B6D">
        <w:rPr>
          <w:rFonts w:ascii="GHEA Grapalat" w:hAnsi="GHEA Grapalat" w:cs="Sylfaen"/>
          <w:sz w:val="20"/>
          <w:szCs w:val="20"/>
          <w:lang w:val="es-ES"/>
        </w:rPr>
        <w:t>-</w:t>
      </w:r>
      <w:r w:rsidR="00413218">
        <w:rPr>
          <w:rFonts w:ascii="GHEA Grapalat" w:hAnsi="GHEA Grapalat" w:cs="Sylfaen"/>
          <w:sz w:val="20"/>
          <w:szCs w:val="20"/>
          <w:lang w:val="hy-AM"/>
        </w:rPr>
        <w:t>5</w:t>
      </w:r>
      <w:r w:rsidR="000A4B6D" w:rsidRPr="000A4B6D">
        <w:rPr>
          <w:rFonts w:ascii="GHEA Grapalat" w:hAnsi="GHEA Grapalat" w:cs="Sylfaen"/>
          <w:sz w:val="20"/>
          <w:szCs w:val="20"/>
          <w:lang w:val="es-ES"/>
        </w:rPr>
        <w:t xml:space="preserve">-ԴԲԳԳԿ» </w:t>
      </w:r>
      <w:r w:rsidRPr="00AE74A0">
        <w:rPr>
          <w:rFonts w:ascii="GHEA Grapalat" w:hAnsi="GHEA Grapalat" w:cs="Arial"/>
          <w:sz w:val="20"/>
          <w:szCs w:val="20"/>
          <w:lang w:val="es-ES"/>
        </w:rPr>
        <w:t xml:space="preserve">ծածկագրով  </w:t>
      </w:r>
      <w:r w:rsidR="00E87D73">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w:t>
      </w:r>
    </w:p>
    <w:p w14:paraId="3C5967E5" w14:textId="7B376795" w:rsidR="00D931A6" w:rsidRPr="00AE74A0" w:rsidRDefault="00D931A6" w:rsidP="00D931A6">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178DAC27" w:rsidR="004B7C30" w:rsidRPr="00AE74A0" w:rsidRDefault="00E56508" w:rsidP="00154FCB">
      <w:pPr>
        <w:jc w:val="both"/>
        <w:rPr>
          <w:rFonts w:ascii="GHEA Grapalat" w:hAnsi="GHEA Grapalat" w:cs="Sylfaen"/>
          <w:sz w:val="20"/>
          <w:lang w:val="hy-AM"/>
        </w:rPr>
      </w:pPr>
      <w:r w:rsidRPr="00AE74A0">
        <w:rPr>
          <w:rFonts w:ascii="GHEA Grapalat" w:hAnsi="GHEA Grapalat" w:cs="Sylfaen"/>
          <w:sz w:val="20"/>
          <w:lang w:val="hy-AM"/>
        </w:rPr>
        <w:t xml:space="preserve">պարտավորվում է </w:t>
      </w:r>
      <w:r w:rsidR="00154FCB" w:rsidRPr="00AE74A0">
        <w:rPr>
          <w:rFonts w:ascii="GHEA Grapalat" w:hAnsi="GHEA Grapalat" w:cs="Sylfaen"/>
          <w:sz w:val="20"/>
          <w:lang w:val="hy-AM"/>
        </w:rPr>
        <w:t xml:space="preserve">ընտրված </w:t>
      </w:r>
      <w:r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AE74A0" w:rsidDel="00DD24B8">
        <w:rPr>
          <w:rFonts w:ascii="GHEA Grapalat" w:hAnsi="GHEA Grapalat" w:cs="Arial"/>
          <w:sz w:val="20"/>
          <w:szCs w:val="20"/>
          <w:lang w:val="es-ES"/>
        </w:rPr>
        <w:t xml:space="preserve"> </w:t>
      </w:r>
      <w:r w:rsidR="00734132" w:rsidRPr="00AE74A0">
        <w:rPr>
          <w:rStyle w:val="af6"/>
          <w:rFonts w:ascii="GHEA Grapalat" w:hAnsi="GHEA Grapalat" w:cs="Sylfaen"/>
          <w:sz w:val="20"/>
          <w:lang w:val="hy-AM"/>
        </w:rPr>
        <w:footnoteReference w:id="3"/>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3A9436E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0A4B6D" w:rsidRPr="000A4B6D">
        <w:rPr>
          <w:rFonts w:ascii="GHEA Grapalat" w:hAnsi="GHEA Grapalat" w:cs="Sylfaen"/>
          <w:sz w:val="20"/>
          <w:szCs w:val="20"/>
          <w:lang w:val="es-ES"/>
        </w:rPr>
        <w:t>«ԳՀԱՊՁԲ-2023/</w:t>
      </w:r>
      <w:r w:rsidR="006E791A">
        <w:rPr>
          <w:rFonts w:ascii="GHEA Grapalat" w:hAnsi="GHEA Grapalat" w:cs="Sylfaen"/>
          <w:sz w:val="20"/>
          <w:szCs w:val="20"/>
          <w:lang w:val="hy-AM"/>
        </w:rPr>
        <w:t>1</w:t>
      </w:r>
      <w:r w:rsidR="00707D45" w:rsidRPr="00707D45">
        <w:rPr>
          <w:rFonts w:ascii="GHEA Grapalat" w:hAnsi="GHEA Grapalat" w:cs="Sylfaen"/>
          <w:sz w:val="20"/>
          <w:szCs w:val="20"/>
          <w:lang w:val="hy-AM"/>
        </w:rPr>
        <w:t>5</w:t>
      </w:r>
      <w:r w:rsidR="000A4B6D" w:rsidRPr="000A4B6D">
        <w:rPr>
          <w:rFonts w:ascii="GHEA Grapalat" w:hAnsi="GHEA Grapalat" w:cs="Sylfaen"/>
          <w:sz w:val="20"/>
          <w:szCs w:val="20"/>
          <w:lang w:val="es-ES"/>
        </w:rPr>
        <w:t>-</w:t>
      </w:r>
      <w:r w:rsidR="00413218">
        <w:rPr>
          <w:rFonts w:ascii="GHEA Grapalat" w:hAnsi="GHEA Grapalat" w:cs="Sylfaen"/>
          <w:sz w:val="20"/>
          <w:szCs w:val="20"/>
          <w:lang w:val="hy-AM"/>
        </w:rPr>
        <w:t>5</w:t>
      </w:r>
      <w:r w:rsidR="000A4B6D" w:rsidRPr="000A4B6D">
        <w:rPr>
          <w:rFonts w:ascii="GHEA Grapalat" w:hAnsi="GHEA Grapalat" w:cs="Sylfaen"/>
          <w:sz w:val="20"/>
          <w:szCs w:val="20"/>
          <w:lang w:val="es-ES"/>
        </w:rPr>
        <w:t xml:space="preserve">-ԴԲԳԳԿ» </w:t>
      </w:r>
      <w:r w:rsidR="006C3873" w:rsidRPr="00AE74A0">
        <w:rPr>
          <w:rFonts w:ascii="GHEA Grapalat" w:hAnsi="GHEA Grapalat" w:cs="Arial"/>
          <w:sz w:val="20"/>
          <w:szCs w:val="20"/>
          <w:lang w:val="es-ES"/>
        </w:rPr>
        <w:t xml:space="preserve">ծածկագրով </w:t>
      </w:r>
      <w:r w:rsidR="00E87D73">
        <w:rPr>
          <w:rFonts w:ascii="GHEA Grapalat" w:hAnsi="GHEA Grapalat" w:cs="Arial"/>
          <w:sz w:val="20"/>
          <w:szCs w:val="20"/>
          <w:lang w:val="hy-AM"/>
        </w:rPr>
        <w:t>գնանշման հարցմանը</w:t>
      </w:r>
      <w:r w:rsidR="00E87D73" w:rsidRPr="00AE74A0">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6FB15469"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00D931A6">
        <w:rPr>
          <w:rFonts w:ascii="GHEA Grapalat" w:hAnsi="GHEA Grapalat"/>
          <w:vertAlign w:val="superscript"/>
          <w:lang w:val="hy-AM"/>
        </w:rPr>
        <w:t xml:space="preserve"> </w:t>
      </w:r>
      <w:r w:rsidR="00D931A6">
        <w:rPr>
          <w:rFonts w:ascii="GHEA Grapalat" w:hAnsi="GHEA Grapalat" w:cs="Sylfaen"/>
          <w:vertAlign w:val="superscript"/>
          <w:lang w:val="hy-AM"/>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28264C52"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D931A6">
        <w:rPr>
          <w:rFonts w:ascii="GHEA Grapalat" w:hAnsi="GHEA Grapalat"/>
          <w:sz w:val="20"/>
          <w:lang w:val="hy-AM"/>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4"/>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2FEFED64" w14:textId="4627FFC8" w:rsidR="003F3785" w:rsidRPr="003E2D06" w:rsidRDefault="00CE3A99" w:rsidP="003F3785">
      <w:pPr>
        <w:ind w:firstLine="284"/>
        <w:jc w:val="right"/>
        <w:rPr>
          <w:rFonts w:ascii="GHEA Grapalat" w:hAnsi="GHEA Grapalat" w:cs="Arial"/>
          <w:b/>
          <w:sz w:val="20"/>
          <w:szCs w:val="20"/>
          <w:lang w:val="es-ES" w:eastAsia="ru-RU"/>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r w:rsidR="003F3785" w:rsidRPr="003E2D06">
        <w:rPr>
          <w:rFonts w:ascii="GHEA Grapalat" w:hAnsi="GHEA Grapalat" w:cs="Sylfaen"/>
          <w:b/>
          <w:sz w:val="20"/>
          <w:szCs w:val="20"/>
          <w:lang w:val="es-ES" w:eastAsia="ru-RU"/>
        </w:rPr>
        <w:t>Հավելված</w:t>
      </w:r>
      <w:r w:rsidR="003F3785" w:rsidRPr="003E2D06">
        <w:rPr>
          <w:rFonts w:ascii="GHEA Grapalat" w:hAnsi="GHEA Grapalat" w:cs="Arial"/>
          <w:b/>
          <w:sz w:val="20"/>
          <w:szCs w:val="20"/>
          <w:lang w:val="es-ES" w:eastAsia="ru-RU"/>
        </w:rPr>
        <w:t xml:space="preserve">  N </w:t>
      </w:r>
      <w:r w:rsidR="003F3785">
        <w:rPr>
          <w:rFonts w:ascii="GHEA Grapalat" w:hAnsi="GHEA Grapalat" w:cs="Arial"/>
          <w:b/>
          <w:sz w:val="20"/>
          <w:szCs w:val="20"/>
          <w:lang w:val="hy-AM" w:eastAsia="ru-RU"/>
        </w:rPr>
        <w:t>1.</w:t>
      </w:r>
      <w:r w:rsidR="003F3785" w:rsidRPr="003E2D06">
        <w:rPr>
          <w:rFonts w:ascii="GHEA Grapalat" w:hAnsi="GHEA Grapalat" w:cs="Arial"/>
          <w:b/>
          <w:sz w:val="20"/>
          <w:szCs w:val="20"/>
          <w:lang w:val="es-ES" w:eastAsia="ru-RU"/>
        </w:rPr>
        <w:t>1</w:t>
      </w:r>
    </w:p>
    <w:p w14:paraId="2272E0A2" w14:textId="1CF4C2B8" w:rsidR="003F3785" w:rsidRPr="003E2D06" w:rsidRDefault="003F3785" w:rsidP="003F3785">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707D45" w:rsidRPr="00262D18">
        <w:rPr>
          <w:rFonts w:ascii="GHEA Grapalat" w:hAnsi="GHEA Grapalat"/>
          <w:b/>
          <w:sz w:val="20"/>
          <w:szCs w:val="20"/>
          <w:lang w:val="hy-AM"/>
        </w:rPr>
        <w:t>5</w:t>
      </w:r>
      <w:r w:rsidRPr="003E2D06">
        <w:rPr>
          <w:rFonts w:ascii="GHEA Grapalat" w:hAnsi="GHEA Grapalat"/>
          <w:b/>
          <w:sz w:val="20"/>
          <w:szCs w:val="20"/>
          <w:lang w:val="hy-AM"/>
        </w:rPr>
        <w:t>-</w:t>
      </w:r>
      <w:r w:rsidR="00413218">
        <w:rPr>
          <w:rFonts w:ascii="GHEA Grapalat" w:hAnsi="GHEA Grapalat"/>
          <w:b/>
          <w:sz w:val="20"/>
          <w:szCs w:val="20"/>
          <w:lang w:val="hy-AM"/>
        </w:rPr>
        <w:t>5</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2C206F62" w14:textId="77777777" w:rsidR="003F3785" w:rsidRPr="003E2D06" w:rsidRDefault="003F3785" w:rsidP="003F3785">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5A11899F" w14:textId="3E326F98" w:rsidR="000B1088" w:rsidRPr="003F3785" w:rsidRDefault="000B1088" w:rsidP="003F3785">
      <w:pPr>
        <w:pStyle w:val="31"/>
        <w:spacing w:line="240" w:lineRule="auto"/>
        <w:ind w:firstLine="0"/>
        <w:rPr>
          <w:rFonts w:ascii="GHEA Grapalat" w:hAnsi="GHEA Grapalat"/>
          <w:b/>
          <w:lang w:val="es-ES"/>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2876450"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003F3785">
        <w:rPr>
          <w:rFonts w:ascii="GHEA Grapalat" w:hAnsi="GHEA Grapalat" w:cs="Arial"/>
          <w:sz w:val="20"/>
          <w:szCs w:val="20"/>
          <w:u w:val="single"/>
          <w:lang w:val="hy-AM"/>
        </w:rPr>
        <w:t xml:space="preserve">       </w:t>
      </w:r>
      <w:r w:rsidRPr="00A71D81">
        <w:rPr>
          <w:rFonts w:ascii="GHEA Grapalat" w:hAnsi="GHEA Grapalat" w:cs="Arial"/>
          <w:sz w:val="20"/>
          <w:szCs w:val="20"/>
          <w:u w:val="single"/>
          <w:lang w:val="es-ES"/>
        </w:rPr>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3F3785" w:rsidRPr="000A4B6D">
        <w:rPr>
          <w:rFonts w:ascii="GHEA Grapalat" w:hAnsi="GHEA Grapalat" w:cs="Sylfaen"/>
          <w:sz w:val="20"/>
          <w:szCs w:val="20"/>
          <w:lang w:val="es-ES"/>
        </w:rPr>
        <w:t>ԳՀԱՊՁԲ-2023/</w:t>
      </w:r>
      <w:r w:rsidR="006E791A">
        <w:rPr>
          <w:rFonts w:ascii="GHEA Grapalat" w:hAnsi="GHEA Grapalat" w:cs="Sylfaen"/>
          <w:sz w:val="20"/>
          <w:szCs w:val="20"/>
          <w:lang w:val="hy-AM"/>
        </w:rPr>
        <w:t>1</w:t>
      </w:r>
      <w:r w:rsidR="00707D45" w:rsidRPr="00262D18">
        <w:rPr>
          <w:rFonts w:ascii="GHEA Grapalat" w:hAnsi="GHEA Grapalat" w:cs="Sylfaen"/>
          <w:sz w:val="20"/>
          <w:szCs w:val="20"/>
          <w:lang w:val="es-ES"/>
        </w:rPr>
        <w:t>5</w:t>
      </w:r>
      <w:r w:rsidR="003F3785" w:rsidRPr="000A4B6D">
        <w:rPr>
          <w:rFonts w:ascii="GHEA Grapalat" w:hAnsi="GHEA Grapalat" w:cs="Sylfaen"/>
          <w:sz w:val="20"/>
          <w:szCs w:val="20"/>
          <w:lang w:val="es-ES"/>
        </w:rPr>
        <w:t>-</w:t>
      </w:r>
      <w:r w:rsidR="00413218">
        <w:rPr>
          <w:rFonts w:ascii="GHEA Grapalat" w:hAnsi="GHEA Grapalat" w:cs="Sylfaen"/>
          <w:sz w:val="20"/>
          <w:szCs w:val="20"/>
          <w:lang w:val="hy-AM"/>
        </w:rPr>
        <w:t>5</w:t>
      </w:r>
      <w:r w:rsidR="003F3785" w:rsidRPr="000A4B6D">
        <w:rPr>
          <w:rFonts w:ascii="GHEA Grapalat" w:hAnsi="GHEA Grapalat" w:cs="Sylfaen"/>
          <w:sz w:val="20"/>
          <w:szCs w:val="20"/>
          <w:lang w:val="es-ES"/>
        </w:rPr>
        <w:t>-ԴԲԳԳԿ</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0D3DE528"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3F3785">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2610"/>
        <w:gridCol w:w="6132"/>
      </w:tblGrid>
      <w:tr w:rsidR="000B1088" w:rsidRPr="00A71D81" w14:paraId="09988AA7" w14:textId="77777777" w:rsidTr="001F3B74">
        <w:tc>
          <w:tcPr>
            <w:tcW w:w="1354"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742" w:type="dxa"/>
            <w:gridSpan w:val="2"/>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6F4EC7" w:rsidRPr="00A71D81" w14:paraId="4C29FDAC" w14:textId="4DA4D54B" w:rsidTr="00255EC6">
        <w:tc>
          <w:tcPr>
            <w:tcW w:w="1354" w:type="dxa"/>
            <w:vMerge/>
            <w:vAlign w:val="center"/>
          </w:tcPr>
          <w:p w14:paraId="3C0BDEFE" w14:textId="77777777" w:rsidR="006F4EC7" w:rsidRPr="00A71D81" w:rsidRDefault="006F4EC7" w:rsidP="007760A5">
            <w:pPr>
              <w:jc w:val="center"/>
              <w:rPr>
                <w:rFonts w:ascii="GHEA Grapalat" w:hAnsi="GHEA Grapalat"/>
                <w:b/>
                <w:bCs/>
                <w:sz w:val="16"/>
                <w:szCs w:val="18"/>
                <w:lang w:val="es-ES"/>
              </w:rPr>
            </w:pPr>
          </w:p>
        </w:tc>
        <w:tc>
          <w:tcPr>
            <w:tcW w:w="2610" w:type="dxa"/>
            <w:vAlign w:val="center"/>
          </w:tcPr>
          <w:p w14:paraId="13BA6EC6" w14:textId="223007A6" w:rsidR="006F4EC7" w:rsidRPr="001F3B74" w:rsidRDefault="006F4EC7" w:rsidP="007760A5">
            <w:pPr>
              <w:jc w:val="center"/>
              <w:rPr>
                <w:rFonts w:ascii="GHEA Grapalat" w:hAnsi="GHEA Grapalat"/>
                <w:b/>
                <w:bCs/>
                <w:sz w:val="16"/>
                <w:szCs w:val="18"/>
                <w:lang w:val="hy-AM"/>
              </w:rPr>
            </w:pPr>
            <w:r>
              <w:rPr>
                <w:rFonts w:ascii="GHEA Grapalat" w:hAnsi="GHEA Grapalat"/>
                <w:b/>
                <w:bCs/>
                <w:sz w:val="16"/>
                <w:szCs w:val="18"/>
                <w:lang w:val="hy-AM"/>
              </w:rPr>
              <w:t>անվանումը</w:t>
            </w:r>
          </w:p>
        </w:tc>
        <w:tc>
          <w:tcPr>
            <w:tcW w:w="6132" w:type="dxa"/>
            <w:vAlign w:val="center"/>
          </w:tcPr>
          <w:p w14:paraId="47977157" w14:textId="4D827B73" w:rsidR="006F4EC7" w:rsidRPr="00A71D81" w:rsidRDefault="006F4EC7"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6F4EC7" w:rsidRPr="00A71D81" w14:paraId="6B9AB6D5" w14:textId="37431A22" w:rsidTr="00255EC6">
        <w:tc>
          <w:tcPr>
            <w:tcW w:w="1354" w:type="dxa"/>
          </w:tcPr>
          <w:p w14:paraId="01F59C5C" w14:textId="77777777" w:rsidR="006F4EC7" w:rsidRPr="00A71D81" w:rsidRDefault="006F4EC7" w:rsidP="007760A5">
            <w:pPr>
              <w:pStyle w:val="3"/>
              <w:spacing w:line="240" w:lineRule="auto"/>
              <w:jc w:val="left"/>
              <w:rPr>
                <w:rFonts w:ascii="GHEA Grapalat" w:hAnsi="GHEA Grapalat"/>
                <w:b/>
                <w:lang w:val="hy-AM"/>
              </w:rPr>
            </w:pPr>
          </w:p>
        </w:tc>
        <w:tc>
          <w:tcPr>
            <w:tcW w:w="2610" w:type="dxa"/>
          </w:tcPr>
          <w:p w14:paraId="23C9B646" w14:textId="77777777" w:rsidR="006F4EC7" w:rsidRPr="00A71D81" w:rsidRDefault="006F4EC7" w:rsidP="007760A5">
            <w:pPr>
              <w:pStyle w:val="3"/>
              <w:spacing w:line="240" w:lineRule="auto"/>
              <w:jc w:val="left"/>
              <w:rPr>
                <w:rFonts w:ascii="GHEA Grapalat" w:hAnsi="GHEA Grapalat"/>
                <w:b/>
                <w:lang w:val="hy-AM"/>
              </w:rPr>
            </w:pPr>
          </w:p>
        </w:tc>
        <w:tc>
          <w:tcPr>
            <w:tcW w:w="6132" w:type="dxa"/>
          </w:tcPr>
          <w:p w14:paraId="244E4F23" w14:textId="77777777" w:rsidR="006F4EC7" w:rsidRPr="00A71D81" w:rsidRDefault="006F4EC7" w:rsidP="007760A5">
            <w:pPr>
              <w:pStyle w:val="3"/>
              <w:spacing w:line="240" w:lineRule="auto"/>
              <w:jc w:val="left"/>
              <w:rPr>
                <w:rFonts w:ascii="GHEA Grapalat" w:hAnsi="GHEA Grapalat"/>
                <w:b/>
                <w:lang w:val="hy-AM"/>
              </w:rPr>
            </w:pPr>
          </w:p>
        </w:tc>
      </w:tr>
      <w:tr w:rsidR="006F4EC7" w:rsidRPr="00A71D81" w14:paraId="240003A8" w14:textId="1D9141A9" w:rsidTr="00255EC6">
        <w:tc>
          <w:tcPr>
            <w:tcW w:w="1354" w:type="dxa"/>
          </w:tcPr>
          <w:p w14:paraId="2964E71E" w14:textId="77777777" w:rsidR="006F4EC7" w:rsidRPr="00A71D81" w:rsidRDefault="006F4EC7" w:rsidP="007760A5">
            <w:pPr>
              <w:pStyle w:val="3"/>
              <w:spacing w:line="240" w:lineRule="auto"/>
              <w:jc w:val="left"/>
              <w:rPr>
                <w:rFonts w:ascii="GHEA Grapalat" w:hAnsi="GHEA Grapalat"/>
                <w:b/>
                <w:lang w:val="hy-AM"/>
              </w:rPr>
            </w:pPr>
          </w:p>
        </w:tc>
        <w:tc>
          <w:tcPr>
            <w:tcW w:w="2610" w:type="dxa"/>
          </w:tcPr>
          <w:p w14:paraId="56E3AE07" w14:textId="77777777" w:rsidR="006F4EC7" w:rsidRPr="00A71D81" w:rsidRDefault="006F4EC7" w:rsidP="007760A5">
            <w:pPr>
              <w:pStyle w:val="3"/>
              <w:spacing w:line="240" w:lineRule="auto"/>
              <w:jc w:val="left"/>
              <w:rPr>
                <w:rFonts w:ascii="GHEA Grapalat" w:hAnsi="GHEA Grapalat"/>
                <w:b/>
                <w:lang w:val="hy-AM"/>
              </w:rPr>
            </w:pPr>
          </w:p>
        </w:tc>
        <w:tc>
          <w:tcPr>
            <w:tcW w:w="6132" w:type="dxa"/>
          </w:tcPr>
          <w:p w14:paraId="6890B5A0" w14:textId="77777777" w:rsidR="006F4EC7" w:rsidRPr="00A71D81" w:rsidRDefault="006F4EC7" w:rsidP="007760A5">
            <w:pPr>
              <w:pStyle w:val="3"/>
              <w:spacing w:line="240" w:lineRule="auto"/>
              <w:jc w:val="left"/>
              <w:rPr>
                <w:rFonts w:ascii="GHEA Grapalat" w:hAnsi="GHEA Grapalat"/>
                <w:b/>
                <w:lang w:val="hy-AM"/>
              </w:rPr>
            </w:pPr>
          </w:p>
        </w:tc>
      </w:tr>
      <w:tr w:rsidR="006F4EC7" w:rsidRPr="00A71D81" w14:paraId="5D2F5756" w14:textId="6ADC3F39" w:rsidTr="00255EC6">
        <w:tc>
          <w:tcPr>
            <w:tcW w:w="1354" w:type="dxa"/>
          </w:tcPr>
          <w:p w14:paraId="2F98F928" w14:textId="77777777" w:rsidR="006F4EC7" w:rsidRPr="00A71D81" w:rsidRDefault="006F4EC7" w:rsidP="007760A5">
            <w:pPr>
              <w:pStyle w:val="3"/>
              <w:spacing w:line="240" w:lineRule="auto"/>
              <w:jc w:val="left"/>
              <w:rPr>
                <w:rFonts w:ascii="GHEA Grapalat" w:hAnsi="GHEA Grapalat"/>
                <w:b/>
                <w:lang w:val="hy-AM"/>
              </w:rPr>
            </w:pPr>
          </w:p>
        </w:tc>
        <w:tc>
          <w:tcPr>
            <w:tcW w:w="2610" w:type="dxa"/>
          </w:tcPr>
          <w:p w14:paraId="51B4F58A" w14:textId="77777777" w:rsidR="006F4EC7" w:rsidRPr="00A71D81" w:rsidRDefault="006F4EC7" w:rsidP="007760A5">
            <w:pPr>
              <w:pStyle w:val="3"/>
              <w:spacing w:line="240" w:lineRule="auto"/>
              <w:jc w:val="left"/>
              <w:rPr>
                <w:rFonts w:ascii="GHEA Grapalat" w:hAnsi="GHEA Grapalat"/>
                <w:b/>
                <w:lang w:val="hy-AM"/>
              </w:rPr>
            </w:pPr>
          </w:p>
        </w:tc>
        <w:tc>
          <w:tcPr>
            <w:tcW w:w="6132" w:type="dxa"/>
          </w:tcPr>
          <w:p w14:paraId="1E726765" w14:textId="77777777" w:rsidR="006F4EC7" w:rsidRPr="00A71D81" w:rsidRDefault="006F4EC7"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6224BF0" w14:textId="6E971CEF" w:rsidR="00F46E40" w:rsidRPr="00F46E40" w:rsidRDefault="00F46E40" w:rsidP="00F46E40">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1.2</w:t>
      </w:r>
    </w:p>
    <w:p w14:paraId="0CC7FBB9" w14:textId="4EBC015E" w:rsidR="00F46E40" w:rsidRPr="00B27996" w:rsidRDefault="00F46E40" w:rsidP="00B27996">
      <w:pPr>
        <w:ind w:firstLine="567"/>
        <w:jc w:val="right"/>
        <w:rPr>
          <w:rFonts w:ascii="GHEA Grapalat" w:hAnsi="GHEA Grapalat"/>
          <w:b/>
          <w:sz w:val="20"/>
          <w:szCs w:val="20"/>
          <w:lang w:val="hy-AM"/>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707D45" w:rsidRPr="00262D18">
        <w:rPr>
          <w:rFonts w:ascii="GHEA Grapalat" w:hAnsi="GHEA Grapalat"/>
          <w:b/>
          <w:sz w:val="20"/>
          <w:szCs w:val="20"/>
          <w:lang w:val="hy-AM"/>
        </w:rPr>
        <w:t>5</w:t>
      </w:r>
      <w:r w:rsidRPr="003E2D06">
        <w:rPr>
          <w:rFonts w:ascii="GHEA Grapalat" w:hAnsi="GHEA Grapalat"/>
          <w:b/>
          <w:sz w:val="20"/>
          <w:szCs w:val="20"/>
          <w:lang w:val="hy-AM"/>
        </w:rPr>
        <w:t>-</w:t>
      </w:r>
      <w:r w:rsidR="00413218">
        <w:rPr>
          <w:rFonts w:ascii="GHEA Grapalat" w:hAnsi="GHEA Grapalat"/>
          <w:b/>
          <w:sz w:val="20"/>
          <w:szCs w:val="20"/>
          <w:lang w:val="hy-AM"/>
        </w:rPr>
        <w:t>5</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6F10B142" w14:textId="77777777"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1A437519" w14:textId="77777777" w:rsidR="00BF1194" w:rsidRPr="00F46E40" w:rsidRDefault="00BF1194" w:rsidP="000B1088">
      <w:pPr>
        <w:pStyle w:val="31"/>
        <w:spacing w:line="240" w:lineRule="auto"/>
        <w:ind w:firstLine="0"/>
        <w:jc w:val="right"/>
        <w:rPr>
          <w:rFonts w:ascii="GHEA Grapalat" w:hAnsi="GHEA Grapalat"/>
          <w:b/>
          <w:lang w:val="es-ES"/>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853C5" w:rsidRDefault="00BF1194" w:rsidP="00BF1194">
      <w:pPr>
        <w:ind w:left="360" w:hanging="360"/>
        <w:jc w:val="center"/>
        <w:rPr>
          <w:rFonts w:ascii="GHEA Grapalat" w:hAnsi="GHEA Grapalat"/>
          <w:b/>
          <w:sz w:val="20"/>
          <w:szCs w:val="20"/>
          <w:lang w:val="hy-AM"/>
        </w:rPr>
      </w:pPr>
      <w:r w:rsidRPr="00A853C5">
        <w:rPr>
          <w:rFonts w:ascii="GHEA Grapalat" w:hAnsi="GHEA Grapalat"/>
          <w:b/>
          <w:sz w:val="20"/>
          <w:szCs w:val="20"/>
          <w:lang w:val="hy-AM"/>
        </w:rPr>
        <w:t xml:space="preserve">ԻՐԱԿԱՆ ՇԱՀԱՌՈՒՆԵՐԻ ՎԵՐԱԲԵՐՅԱԼ </w:t>
      </w:r>
      <w:r w:rsidR="002929EF" w:rsidRPr="00A853C5">
        <w:rPr>
          <w:rFonts w:ascii="GHEA Grapalat" w:hAnsi="GHEA Grapalat"/>
          <w:b/>
          <w:sz w:val="20"/>
          <w:szCs w:val="20"/>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0268CF92" w14:textId="4284E509" w:rsidR="00F46E40" w:rsidRPr="00F46E40" w:rsidRDefault="000B1088" w:rsidP="00F46E40">
      <w:pPr>
        <w:ind w:firstLine="284"/>
        <w:jc w:val="right"/>
        <w:rPr>
          <w:rFonts w:ascii="GHEA Grapalat" w:hAnsi="GHEA Grapalat" w:cs="Arial"/>
          <w:b/>
          <w:sz w:val="20"/>
          <w:szCs w:val="20"/>
          <w:lang w:val="hy-AM" w:eastAsia="ru-RU"/>
        </w:rPr>
      </w:pPr>
      <w:r w:rsidRPr="00A71D81">
        <w:rPr>
          <w:rFonts w:ascii="GHEA Grapalat" w:hAnsi="GHEA Grapalat"/>
          <w:b/>
          <w:lang w:val="hy-AM"/>
        </w:rPr>
        <w:t xml:space="preserve"> </w:t>
      </w:r>
      <w:r w:rsidRPr="00A71D81">
        <w:rPr>
          <w:rFonts w:ascii="GHEA Grapalat" w:hAnsi="GHEA Grapalat"/>
          <w:b/>
          <w:lang w:val="hy-AM"/>
        </w:rPr>
        <w:br w:type="page"/>
      </w:r>
      <w:r w:rsidR="00F46E40" w:rsidRPr="003E2D06">
        <w:rPr>
          <w:rFonts w:ascii="GHEA Grapalat" w:hAnsi="GHEA Grapalat" w:cs="Sylfaen"/>
          <w:b/>
          <w:sz w:val="20"/>
          <w:szCs w:val="20"/>
          <w:lang w:val="es-ES" w:eastAsia="ru-RU"/>
        </w:rPr>
        <w:lastRenderedPageBreak/>
        <w:t>Հավելված</w:t>
      </w:r>
      <w:r w:rsidR="00F46E40" w:rsidRPr="003E2D06">
        <w:rPr>
          <w:rFonts w:ascii="GHEA Grapalat" w:hAnsi="GHEA Grapalat" w:cs="Arial"/>
          <w:b/>
          <w:sz w:val="20"/>
          <w:szCs w:val="20"/>
          <w:lang w:val="es-ES" w:eastAsia="ru-RU"/>
        </w:rPr>
        <w:t xml:space="preserve">  N </w:t>
      </w:r>
      <w:r w:rsidR="00F46E40">
        <w:rPr>
          <w:rFonts w:ascii="GHEA Grapalat" w:hAnsi="GHEA Grapalat" w:cs="Arial"/>
          <w:b/>
          <w:sz w:val="20"/>
          <w:szCs w:val="20"/>
          <w:lang w:val="hy-AM" w:eastAsia="ru-RU"/>
        </w:rPr>
        <w:t>2</w:t>
      </w:r>
    </w:p>
    <w:p w14:paraId="09EFC93E" w14:textId="51595160"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707D45" w:rsidRPr="00262D18">
        <w:rPr>
          <w:rFonts w:ascii="GHEA Grapalat" w:hAnsi="GHEA Grapalat"/>
          <w:b/>
          <w:sz w:val="20"/>
          <w:szCs w:val="20"/>
          <w:lang w:val="hy-AM"/>
        </w:rPr>
        <w:t>5</w:t>
      </w:r>
      <w:r w:rsidRPr="003E2D06">
        <w:rPr>
          <w:rFonts w:ascii="GHEA Grapalat" w:hAnsi="GHEA Grapalat"/>
          <w:b/>
          <w:sz w:val="20"/>
          <w:szCs w:val="20"/>
          <w:lang w:val="hy-AM"/>
        </w:rPr>
        <w:t>-</w:t>
      </w:r>
      <w:r w:rsidR="00413218">
        <w:rPr>
          <w:rFonts w:ascii="GHEA Grapalat" w:hAnsi="GHEA Grapalat"/>
          <w:b/>
          <w:sz w:val="20"/>
          <w:szCs w:val="20"/>
          <w:lang w:val="hy-AM"/>
        </w:rPr>
        <w:t>5</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4F0801A7" w14:textId="77777777"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7DB3B88D" w14:textId="363DF83B" w:rsidR="00B2572B" w:rsidRPr="00F46E40" w:rsidRDefault="00B2572B" w:rsidP="00F46E40">
      <w:pPr>
        <w:pStyle w:val="31"/>
        <w:spacing w:line="240" w:lineRule="auto"/>
        <w:ind w:firstLine="0"/>
        <w:jc w:val="right"/>
        <w:rPr>
          <w:rFonts w:ascii="GHEA Grapalat" w:hAnsi="GHEA Grapalat" w:cs="Arial"/>
          <w:b/>
          <w:lang w:val="es-ES"/>
        </w:rPr>
      </w:pP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04ECCB26" w14:textId="3CEB6E46" w:rsidR="00F46E40" w:rsidRDefault="00B2572B" w:rsidP="00EF3662">
      <w:pPr>
        <w:ind w:firstLine="567"/>
        <w:jc w:val="both"/>
        <w:rPr>
          <w:rFonts w:ascii="GHEA Grapalat" w:hAnsi="GHEA Grapalat" w:cs="Arial"/>
          <w:sz w:val="20"/>
          <w:szCs w:val="20"/>
          <w:lang w:val="es-ES"/>
        </w:rPr>
      </w:pPr>
      <w:r w:rsidRPr="00A71D81">
        <w:rPr>
          <w:rFonts w:ascii="GHEA Grapalat" w:hAnsi="GHEA Grapalat" w:cs="Arial"/>
          <w:sz w:val="20"/>
          <w:szCs w:val="20"/>
          <w:lang w:val="es-ES"/>
        </w:rPr>
        <w:t>Ուսումնասիրելով «</w:t>
      </w:r>
      <w:r w:rsidR="00F46E40" w:rsidRPr="00F46E40">
        <w:rPr>
          <w:rFonts w:ascii="GHEA Grapalat" w:hAnsi="GHEA Grapalat" w:cs="Arial"/>
          <w:sz w:val="20"/>
          <w:szCs w:val="20"/>
          <w:lang w:val="es-ES"/>
        </w:rPr>
        <w:t>ԳՀԱՊՁԲ-2023/</w:t>
      </w:r>
      <w:r w:rsidR="006E791A">
        <w:rPr>
          <w:rFonts w:ascii="GHEA Grapalat" w:hAnsi="GHEA Grapalat" w:cs="Arial"/>
          <w:sz w:val="20"/>
          <w:szCs w:val="20"/>
          <w:lang w:val="hy-AM"/>
        </w:rPr>
        <w:t>1</w:t>
      </w:r>
      <w:r w:rsidR="00707D45" w:rsidRPr="00E859F3">
        <w:rPr>
          <w:rFonts w:ascii="GHEA Grapalat" w:hAnsi="GHEA Grapalat" w:cs="Arial"/>
          <w:sz w:val="20"/>
          <w:szCs w:val="20"/>
          <w:lang w:val="hy-AM"/>
        </w:rPr>
        <w:t>5</w:t>
      </w:r>
      <w:r w:rsidR="00F46E40" w:rsidRPr="00F46E40">
        <w:rPr>
          <w:rFonts w:ascii="GHEA Grapalat" w:hAnsi="GHEA Grapalat" w:cs="Arial"/>
          <w:sz w:val="20"/>
          <w:szCs w:val="20"/>
          <w:lang w:val="es-ES"/>
        </w:rPr>
        <w:t>-</w:t>
      </w:r>
      <w:r w:rsidR="00413218">
        <w:rPr>
          <w:rFonts w:ascii="GHEA Grapalat" w:hAnsi="GHEA Grapalat" w:cs="Arial"/>
          <w:sz w:val="20"/>
          <w:szCs w:val="20"/>
          <w:lang w:val="hy-AM"/>
        </w:rPr>
        <w:t>5</w:t>
      </w:r>
      <w:r w:rsidR="00F46E40" w:rsidRPr="00F46E40">
        <w:rPr>
          <w:rFonts w:ascii="GHEA Grapalat" w:hAnsi="GHEA Grapalat" w:cs="Arial"/>
          <w:sz w:val="20"/>
          <w:szCs w:val="20"/>
          <w:lang w:val="es-ES"/>
        </w:rPr>
        <w:t>-ԴԲԳԳԿ</w:t>
      </w:r>
      <w:r w:rsidRPr="00A71D81">
        <w:rPr>
          <w:rFonts w:ascii="GHEA Grapalat" w:hAnsi="GHEA Grapalat" w:cs="Arial"/>
          <w:sz w:val="20"/>
          <w:szCs w:val="20"/>
          <w:lang w:val="es-ES"/>
        </w:rPr>
        <w:t xml:space="preserve">» ծածկագրով </w:t>
      </w:r>
      <w:r w:rsidR="00F46E40">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հրավերը, այդ թվում կնքվելիք  պայմանագրի նախագիծը</w:t>
      </w:r>
      <w:r w:rsidRPr="00F46E40">
        <w:rPr>
          <w:rFonts w:ascii="GHEA Grapalat" w:hAnsi="GHEA Grapalat" w:cs="Arial"/>
          <w:sz w:val="20"/>
          <w:szCs w:val="20"/>
          <w:lang w:val="es-ES"/>
        </w:rPr>
        <w:t>,</w:t>
      </w:r>
      <w:r w:rsidR="00F46E40">
        <w:rPr>
          <w:rFonts w:ascii="GHEA Grapalat" w:hAnsi="GHEA Grapalat" w:cs="Arial"/>
          <w:sz w:val="20"/>
          <w:szCs w:val="20"/>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r w:rsidR="00F46E40" w:rsidRPr="00A71D81">
        <w:rPr>
          <w:rFonts w:ascii="GHEA Grapalat" w:hAnsi="GHEA Grapalat" w:cs="Arial"/>
          <w:sz w:val="20"/>
          <w:szCs w:val="20"/>
          <w:lang w:val="es-ES"/>
        </w:rPr>
        <w:t>առաջարկում է</w:t>
      </w:r>
    </w:p>
    <w:p w14:paraId="7D53BD58" w14:textId="03277262" w:rsidR="00B2572B" w:rsidRPr="00F46E40" w:rsidRDefault="00F46E40" w:rsidP="00F46E40">
      <w:pPr>
        <w:ind w:firstLine="567"/>
        <w:jc w:val="both"/>
        <w:rPr>
          <w:rFonts w:ascii="GHEA Grapalat" w:hAnsi="GHEA Grapalat" w:cs="Arial"/>
        </w:rPr>
      </w:pPr>
      <w:r w:rsidRPr="00A71D81">
        <w:rPr>
          <w:rFonts w:ascii="GHEA Grapalat" w:hAnsi="GHEA Grapalat" w:cs="Sylfaen"/>
          <w:vertAlign w:val="superscript"/>
          <w:lang w:val="hy-AM"/>
        </w:rPr>
        <w:t xml:space="preserve">                                                                               </w:t>
      </w:r>
      <w:r>
        <w:rPr>
          <w:rFonts w:ascii="GHEA Grapalat" w:hAnsi="GHEA Grapalat" w:cs="Sylfaen"/>
          <w:vertAlign w:val="superscript"/>
          <w:lang w:val="hy-AM"/>
        </w:rPr>
        <w:t xml:space="preserve">   </w:t>
      </w:r>
      <w:bookmarkStart w:id="11" w:name="_Hlk23147299"/>
      <w:r w:rsidRPr="00A71D81">
        <w:rPr>
          <w:rFonts w:ascii="GHEA Grapalat" w:hAnsi="GHEA Grapalat" w:cs="Sylfaen"/>
          <w:vertAlign w:val="superscript"/>
          <w:lang w:val="hy-AM"/>
        </w:rPr>
        <w:t>մասնակցի անվանումը</w:t>
      </w:r>
      <w:bookmarkEnd w:id="11"/>
      <w:r w:rsidR="00B2572B" w:rsidRPr="00A71D81">
        <w:rPr>
          <w:rFonts w:ascii="GHEA Grapalat" w:hAnsi="GHEA Grapalat" w:cs="Arial"/>
          <w:lang w:val="hy-AM"/>
        </w:rPr>
        <w:t xml:space="preserve">  </w:t>
      </w:r>
    </w:p>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1321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1321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1321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1321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5"/>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481072A6" w14:textId="41A5DD7B" w:rsidR="00F46E40" w:rsidRPr="00F46E40" w:rsidRDefault="00F46E40" w:rsidP="00F46E40">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4.2</w:t>
      </w:r>
    </w:p>
    <w:p w14:paraId="3A0B18C1" w14:textId="21D892BD"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E859F3" w:rsidRPr="00262D18">
        <w:rPr>
          <w:rFonts w:ascii="GHEA Grapalat" w:hAnsi="GHEA Grapalat"/>
          <w:b/>
          <w:sz w:val="20"/>
          <w:szCs w:val="20"/>
          <w:lang w:val="hy-AM"/>
        </w:rPr>
        <w:t>5</w:t>
      </w:r>
      <w:r w:rsidRPr="003E2D06">
        <w:rPr>
          <w:rFonts w:ascii="GHEA Grapalat" w:hAnsi="GHEA Grapalat"/>
          <w:b/>
          <w:sz w:val="20"/>
          <w:szCs w:val="20"/>
          <w:lang w:val="hy-AM"/>
        </w:rPr>
        <w:t>-</w:t>
      </w:r>
      <w:r w:rsidR="00413218">
        <w:rPr>
          <w:rFonts w:ascii="GHEA Grapalat" w:hAnsi="GHEA Grapalat"/>
          <w:b/>
          <w:sz w:val="20"/>
          <w:szCs w:val="20"/>
          <w:lang w:val="hy-AM"/>
        </w:rPr>
        <w:t>5</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56C184C5" w14:textId="77777777"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3E1519C3" w14:textId="77777777" w:rsidR="007862B1" w:rsidRPr="00F46E40" w:rsidRDefault="007862B1" w:rsidP="007862B1">
      <w:pPr>
        <w:pStyle w:val="31"/>
        <w:spacing w:line="240" w:lineRule="auto"/>
        <w:jc w:val="right"/>
        <w:rPr>
          <w:rFonts w:ascii="GHEA Grapalat" w:hAnsi="GHEA Grapalat" w:cs="Sylfaen"/>
          <w:b/>
          <w:lang w:val="es-ES"/>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B32E320" w14:textId="77B9FD77" w:rsidR="00F46E40" w:rsidRPr="00F36D7D" w:rsidRDefault="00F46E40" w:rsidP="00F46E40">
      <w:pPr>
        <w:numPr>
          <w:ilvl w:val="1"/>
          <w:numId w:val="7"/>
        </w:numPr>
        <w:ind w:left="0" w:firstLine="426"/>
        <w:jc w:val="both"/>
        <w:rPr>
          <w:rFonts w:ascii="GHEA Grapalat" w:hAnsi="GHEA Grapalat" w:cs="GHEA Grapalat"/>
          <w:sz w:val="20"/>
          <w:szCs w:val="20"/>
          <w:lang w:val="pt-BR"/>
        </w:rPr>
      </w:pPr>
      <w:r w:rsidRPr="00F36D7D">
        <w:rPr>
          <w:rFonts w:ascii="GHEA Grapalat" w:hAnsi="GHEA Grapalat" w:cs="GHEA Grapalat"/>
          <w:sz w:val="20"/>
          <w:szCs w:val="20"/>
          <w:lang w:val="pt-BR"/>
        </w:rPr>
        <w:t>Ընկերությունը մասնակցում է ՀՀ ԱՆ «Դատաբժշկական Գիտագործնական Կենտրոն» ՊՈԱԿ-ի (այսուհետ` Պատվիրատու) կողմից կազմակերպված` «ԳՀԱՊՁԲ-202</w:t>
      </w:r>
      <w:r>
        <w:rPr>
          <w:rFonts w:ascii="GHEA Grapalat" w:hAnsi="GHEA Grapalat" w:cs="GHEA Grapalat"/>
          <w:sz w:val="20"/>
          <w:szCs w:val="20"/>
          <w:lang w:val="hy-AM"/>
        </w:rPr>
        <w:t>3/</w:t>
      </w:r>
      <w:r w:rsidR="006E791A">
        <w:rPr>
          <w:rFonts w:ascii="GHEA Grapalat" w:hAnsi="GHEA Grapalat" w:cs="GHEA Grapalat"/>
          <w:sz w:val="20"/>
          <w:szCs w:val="20"/>
          <w:lang w:val="hy-AM"/>
        </w:rPr>
        <w:t>1</w:t>
      </w:r>
      <w:r w:rsidR="00E859F3" w:rsidRPr="00E859F3">
        <w:rPr>
          <w:rFonts w:ascii="GHEA Grapalat" w:hAnsi="GHEA Grapalat" w:cs="GHEA Grapalat"/>
          <w:sz w:val="20"/>
          <w:szCs w:val="20"/>
          <w:lang w:val="pt-BR"/>
        </w:rPr>
        <w:t>5</w:t>
      </w:r>
      <w:r w:rsidRPr="00F36D7D">
        <w:rPr>
          <w:rFonts w:ascii="GHEA Grapalat" w:hAnsi="GHEA Grapalat" w:cs="GHEA Grapalat"/>
          <w:sz w:val="20"/>
          <w:szCs w:val="20"/>
          <w:lang w:val="pt-BR"/>
        </w:rPr>
        <w:t>-</w:t>
      </w:r>
      <w:r w:rsidR="00413218">
        <w:rPr>
          <w:rFonts w:ascii="GHEA Grapalat" w:hAnsi="GHEA Grapalat" w:cs="GHEA Grapalat"/>
          <w:sz w:val="20"/>
          <w:szCs w:val="20"/>
          <w:lang w:val="hy-AM"/>
        </w:rPr>
        <w:t>5</w:t>
      </w:r>
      <w:r w:rsidRPr="00F36D7D">
        <w:rPr>
          <w:rFonts w:ascii="GHEA Grapalat" w:hAnsi="GHEA Grapalat" w:cs="GHEA Grapalat"/>
          <w:sz w:val="20"/>
          <w:szCs w:val="20"/>
          <w:lang w:val="pt-BR"/>
        </w:rPr>
        <w:t>-ԴԲԳԳԿ»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52B0D896" w:rsidR="007862B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571D253" w14:textId="77777777" w:rsidR="00F46E40" w:rsidRPr="00A71D81" w:rsidRDefault="00F46E40" w:rsidP="00F46E40">
      <w:pPr>
        <w:ind w:left="720"/>
        <w:rPr>
          <w:rFonts w:ascii="GHEA Grapalat" w:hAnsi="GHEA Grapalat" w:cs="GHEA Grapalat"/>
          <w:b/>
          <w:bCs/>
          <w:sz w:val="20"/>
          <w:szCs w:val="20"/>
        </w:rPr>
      </w:pP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46E40"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2787FC49" w:rsidR="00F46E40" w:rsidRPr="00A71D81" w:rsidRDefault="00F46E40" w:rsidP="00F46E40">
            <w:pPr>
              <w:jc w:val="center"/>
              <w:rPr>
                <w:rFonts w:ascii="GHEA Grapalat" w:hAnsi="GHEA Grapalat" w:cs="Arial"/>
                <w:bCs/>
                <w:i/>
                <w:sz w:val="20"/>
                <w:szCs w:val="20"/>
              </w:rPr>
            </w:pPr>
            <w:r w:rsidRPr="00F36D7D">
              <w:rPr>
                <w:rFonts w:ascii="GHEA Grapalat" w:hAnsi="GHEA Grapalat" w:cs="Sylfaen"/>
                <w:sz w:val="20"/>
                <w:szCs w:val="20"/>
                <w:lang w:val="hy-AM"/>
              </w:rPr>
              <w:lastRenderedPageBreak/>
              <w:t xml:space="preserve">1. </w:t>
            </w:r>
            <w:r w:rsidRPr="00F36D7D">
              <w:rPr>
                <w:rFonts w:ascii="GHEA Grapalat" w:hAnsi="GHEA Grapalat" w:cs="Sylfaen"/>
                <w:b/>
                <w:bCs/>
                <w:sz w:val="20"/>
                <w:szCs w:val="20"/>
                <w:lang w:val="hy-AM"/>
              </w:rPr>
              <w:t>ՎՃԱՐՄԱՆ</w:t>
            </w:r>
            <w:r w:rsidRPr="00F36D7D">
              <w:rPr>
                <w:rFonts w:ascii="GHEA Grapalat" w:hAnsi="GHEA Grapalat" w:cs="Arial"/>
                <w:b/>
                <w:bCs/>
                <w:sz w:val="20"/>
                <w:szCs w:val="20"/>
                <w:lang w:val="hy-AM"/>
              </w:rPr>
              <w:t xml:space="preserve"> </w:t>
            </w:r>
            <w:r w:rsidRPr="00F36D7D">
              <w:rPr>
                <w:rFonts w:ascii="GHEA Grapalat" w:hAnsi="GHEA Grapalat" w:cs="Sylfaen"/>
                <w:b/>
                <w:bCs/>
                <w:sz w:val="20"/>
                <w:szCs w:val="20"/>
                <w:lang w:val="hy-AM"/>
              </w:rPr>
              <w:t xml:space="preserve">ՊԱՀԱՆՋԱԳԻՐ* </w:t>
            </w:r>
          </w:p>
        </w:tc>
      </w:tr>
      <w:tr w:rsidR="00F46E40"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6D525BAE" w:rsidR="00F46E40" w:rsidRPr="00A71D81" w:rsidRDefault="00F46E40" w:rsidP="00F46E40">
            <w:pPr>
              <w:rPr>
                <w:rFonts w:ascii="GHEA Grapalat" w:hAnsi="GHEA Grapalat" w:cs="Sylfaen"/>
                <w:sz w:val="20"/>
                <w:szCs w:val="20"/>
                <w:lang w:val="hy-AM"/>
              </w:rPr>
            </w:pPr>
            <w:r w:rsidRPr="00F36D7D">
              <w:rPr>
                <w:rFonts w:ascii="GHEA Grapalat" w:hAnsi="GHEA Grapalat" w:cs="Sylfaen"/>
                <w:sz w:val="20"/>
                <w:szCs w:val="20"/>
                <w:lang w:val="hy-AM"/>
              </w:rPr>
              <w:t xml:space="preserve">2. Թիվ </w:t>
            </w:r>
          </w:p>
        </w:tc>
      </w:tr>
      <w:tr w:rsidR="00F46E40"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4802876B" w:rsidR="00F46E40" w:rsidRPr="00A71D81" w:rsidRDefault="00F46E40" w:rsidP="00F46E40">
            <w:pPr>
              <w:rPr>
                <w:rFonts w:ascii="GHEA Grapalat" w:hAnsi="GHEA Grapalat" w:cs="Sylfaen"/>
                <w:sz w:val="20"/>
                <w:szCs w:val="20"/>
              </w:rPr>
            </w:pPr>
            <w:r w:rsidRPr="00F36D7D">
              <w:rPr>
                <w:rFonts w:ascii="GHEA Grapalat" w:hAnsi="GHEA Grapalat" w:cs="Sylfaen"/>
                <w:sz w:val="20"/>
                <w:szCs w:val="20"/>
                <w:lang w:val="hy-AM"/>
              </w:rPr>
              <w:t>3. Ներկայացման</w:t>
            </w:r>
            <w:r w:rsidRPr="00F36D7D">
              <w:rPr>
                <w:rFonts w:ascii="GHEA Grapalat" w:hAnsi="GHEA Grapalat" w:cs="Arial"/>
                <w:sz w:val="20"/>
                <w:szCs w:val="20"/>
                <w:lang w:val="hy-AM"/>
              </w:rPr>
              <w:t xml:space="preserve"> </w:t>
            </w:r>
            <w:r w:rsidRPr="00F36D7D">
              <w:rPr>
                <w:rFonts w:ascii="GHEA Grapalat" w:hAnsi="GHEA Grapalat" w:cs="Sylfaen"/>
                <w:sz w:val="20"/>
                <w:szCs w:val="20"/>
                <w:lang w:val="hy-AM"/>
              </w:rPr>
              <w:t>ամսաթիվը</w:t>
            </w:r>
            <w:r w:rsidRPr="00F36D7D">
              <w:rPr>
                <w:rFonts w:ascii="GHEA Grapalat" w:hAnsi="GHEA Grapalat" w:cs="Arial"/>
                <w:sz w:val="20"/>
                <w:szCs w:val="20"/>
                <w:lang w:val="hy-AM"/>
              </w:rPr>
              <w:t xml:space="preserve">` </w:t>
            </w:r>
            <w:r w:rsidRPr="00F36D7D">
              <w:rPr>
                <w:rFonts w:ascii="GHEA Grapalat" w:hAnsi="GHEA Grapalat" w:cs="Tahoma"/>
                <w:color w:val="000000"/>
                <w:sz w:val="20"/>
                <w:szCs w:val="20"/>
                <w:lang w:val="hy-AM"/>
              </w:rPr>
              <w:t xml:space="preserve">"___" </w:t>
            </w:r>
            <w:r w:rsidRPr="00F36D7D">
              <w:rPr>
                <w:rFonts w:ascii="GHEA Grapalat" w:hAnsi="GHEA Grapalat" w:cs="Sylfaen"/>
                <w:color w:val="000000"/>
                <w:sz w:val="20"/>
                <w:szCs w:val="20"/>
                <w:lang w:val="hy-AM"/>
              </w:rPr>
              <w:t xml:space="preserve">___ </w:t>
            </w:r>
            <w:r w:rsidRPr="00F36D7D">
              <w:rPr>
                <w:rFonts w:ascii="GHEA Grapalat" w:hAnsi="GHEA Grapalat" w:cs="Tahoma"/>
                <w:color w:val="000000"/>
                <w:sz w:val="20"/>
                <w:szCs w:val="20"/>
                <w:lang w:val="hy-AM"/>
              </w:rPr>
              <w:t>20___</w:t>
            </w:r>
            <w:r w:rsidRPr="00F36D7D">
              <w:rPr>
                <w:rFonts w:ascii="GHEA Grapalat" w:hAnsi="GHEA Grapalat" w:cs="Sylfaen"/>
                <w:color w:val="000000"/>
                <w:sz w:val="20"/>
                <w:szCs w:val="20"/>
                <w:lang w:val="hy-AM"/>
              </w:rPr>
              <w:t>թ.</w:t>
            </w:r>
          </w:p>
        </w:tc>
      </w:tr>
      <w:tr w:rsidR="00F46E40"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5CD6A7F0"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4. Վճարողի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Sylfaen"/>
                <w:sz w:val="20"/>
                <w:szCs w:val="20"/>
              </w:rPr>
              <w:t xml:space="preserve">(Ընկերություն </w:t>
            </w:r>
            <w:r w:rsidRPr="00F36D7D">
              <w:rPr>
                <w:rFonts w:ascii="GHEA Grapalat" w:hAnsi="GHEA Grapalat" w:cs="Arial"/>
                <w:sz w:val="20"/>
                <w:szCs w:val="20"/>
              </w:rPr>
              <w:t>`</w:t>
            </w:r>
          </w:p>
        </w:tc>
      </w:tr>
      <w:tr w:rsidR="00F46E40"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32E2FBDC"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5</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ն սպասարկող Ֆինանսական կազմակերպություն </w:t>
            </w:r>
            <w:proofErr w:type="gramStart"/>
            <w:r w:rsidRPr="00F36D7D">
              <w:rPr>
                <w:rFonts w:ascii="GHEA Grapalat" w:hAnsi="GHEA Grapalat" w:cs="Sylfaen"/>
                <w:sz w:val="20"/>
                <w:szCs w:val="20"/>
              </w:rPr>
              <w:t>(</w:t>
            </w:r>
            <w:r w:rsidRPr="00F36D7D">
              <w:rPr>
                <w:rFonts w:ascii="GHEA Grapalat" w:hAnsi="GHEA Grapalat" w:cs="Arial"/>
                <w:sz w:val="20"/>
                <w:szCs w:val="20"/>
              </w:rPr>
              <w:t xml:space="preserve"> </w:t>
            </w:r>
            <w:r w:rsidRPr="00F36D7D">
              <w:rPr>
                <w:rFonts w:ascii="GHEA Grapalat" w:hAnsi="GHEA Grapalat" w:cs="Sylfaen"/>
                <w:sz w:val="20"/>
                <w:szCs w:val="20"/>
              </w:rPr>
              <w:t>բանկ</w:t>
            </w:r>
            <w:proofErr w:type="gramEnd"/>
            <w:r w:rsidRPr="00F36D7D">
              <w:rPr>
                <w:rFonts w:ascii="GHEA Grapalat" w:hAnsi="GHEA Grapalat" w:cs="Sylfaen"/>
                <w:sz w:val="20"/>
                <w:szCs w:val="20"/>
              </w:rPr>
              <w:t>)</w:t>
            </w:r>
            <w:r w:rsidRPr="00F36D7D">
              <w:rPr>
                <w:rFonts w:ascii="GHEA Grapalat" w:hAnsi="GHEA Grapalat" w:cs="Arial"/>
                <w:sz w:val="20"/>
                <w:szCs w:val="20"/>
              </w:rPr>
              <w:t>`</w:t>
            </w:r>
          </w:p>
        </w:tc>
      </w:tr>
      <w:tr w:rsidR="00F46E40"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14B9E63F"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6</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w:t>
            </w:r>
          </w:p>
        </w:tc>
      </w:tr>
      <w:tr w:rsidR="00F46E40"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5CCDEE19"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7</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p>
        </w:tc>
      </w:tr>
      <w:tr w:rsidR="00F46E40"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62A57D71"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8</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ՀԾՀ</w:t>
            </w:r>
            <w:r w:rsidRPr="00F36D7D">
              <w:rPr>
                <w:rFonts w:ascii="GHEA Grapalat" w:hAnsi="GHEA Grapalat" w:cs="Arial"/>
                <w:sz w:val="20"/>
                <w:szCs w:val="20"/>
              </w:rPr>
              <w:t>`</w:t>
            </w:r>
          </w:p>
        </w:tc>
      </w:tr>
      <w:tr w:rsidR="00F46E40"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97AB4DD"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9</w:t>
            </w:r>
            <w:r w:rsidRPr="00F36D7D">
              <w:rPr>
                <w:rFonts w:ascii="GHEA Grapalat" w:hAnsi="GHEA Grapalat" w:cs="Sylfaen"/>
                <w:sz w:val="20"/>
                <w:szCs w:val="20"/>
              </w:rPr>
              <w:t xml:space="preserve">. </w:t>
            </w:r>
            <w:proofErr w:type="gramStart"/>
            <w:r w:rsidRPr="00F36D7D">
              <w:rPr>
                <w:rFonts w:ascii="GHEA Grapalat" w:hAnsi="GHEA Grapalat" w:cs="Sylfaen"/>
                <w:sz w:val="20"/>
                <w:szCs w:val="20"/>
              </w:rPr>
              <w:t>Շահառու</w:t>
            </w:r>
            <w:r w:rsidRPr="00F36D7D">
              <w:rPr>
                <w:rFonts w:ascii="GHEA Grapalat" w:hAnsi="GHEA Grapalat" w:cs="Sylfaen"/>
                <w:sz w:val="20"/>
                <w:szCs w:val="20"/>
                <w:lang w:val="hy-AM"/>
              </w:rPr>
              <w:t>ի  անվանումը</w:t>
            </w:r>
            <w:proofErr w:type="gramEnd"/>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 xml:space="preserve"> ՀՀ ԱՆ «Դատաբժշկական Գիտագործնական Կենտրոն» ՊՈԱԿ</w:t>
            </w:r>
          </w:p>
        </w:tc>
      </w:tr>
      <w:tr w:rsidR="00F46E40"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359EE95" w:rsidR="00F46E40" w:rsidRPr="00A71D81" w:rsidRDefault="00F46E40" w:rsidP="00F46E40">
            <w:pPr>
              <w:rPr>
                <w:rFonts w:ascii="GHEA Grapalat" w:hAnsi="GHEA Grapalat" w:cs="Sylfaen"/>
                <w:sz w:val="20"/>
                <w:szCs w:val="20"/>
                <w:lang w:val="ru-RU"/>
              </w:rPr>
            </w:pPr>
            <w:r w:rsidRPr="00F36D7D">
              <w:rPr>
                <w:rFonts w:ascii="GHEA Grapalat" w:hAnsi="GHEA Grapalat" w:cs="Sylfaen"/>
                <w:sz w:val="20"/>
                <w:szCs w:val="20"/>
                <w:lang w:val="ru-RU"/>
              </w:rPr>
              <w:t xml:space="preserve">10. </w:t>
            </w:r>
            <w:r w:rsidRPr="00F36D7D">
              <w:rPr>
                <w:rFonts w:ascii="GHEA Grapalat" w:hAnsi="GHEA Grapalat" w:cs="Sylfaen"/>
                <w:sz w:val="20"/>
                <w:szCs w:val="20"/>
              </w:rPr>
              <w:t xml:space="preserve"> </w:t>
            </w:r>
            <w:proofErr w:type="gramStart"/>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 xml:space="preserve"> ՀԾՀ</w:t>
            </w:r>
            <w:proofErr w:type="gramEnd"/>
            <w:r w:rsidRPr="00F36D7D">
              <w:rPr>
                <w:rFonts w:ascii="GHEA Grapalat" w:hAnsi="GHEA Grapalat" w:cs="Sylfaen"/>
                <w:sz w:val="20"/>
                <w:szCs w:val="20"/>
                <w:lang w:val="ru-RU"/>
              </w:rPr>
              <w:t xml:space="preserve"> (</w:t>
            </w:r>
            <w:r w:rsidRPr="00F36D7D">
              <w:rPr>
                <w:rFonts w:ascii="GHEA Grapalat" w:hAnsi="GHEA Grapalat" w:cs="Sylfaen"/>
                <w:sz w:val="20"/>
                <w:szCs w:val="20"/>
                <w:lang w:val="hy-AM"/>
              </w:rPr>
              <w:t>չի լրացվում</w:t>
            </w:r>
            <w:r w:rsidRPr="00F36D7D">
              <w:rPr>
                <w:rFonts w:ascii="GHEA Grapalat" w:hAnsi="GHEA Grapalat" w:cs="Sylfaen"/>
                <w:sz w:val="20"/>
                <w:szCs w:val="20"/>
                <w:lang w:val="ru-RU"/>
              </w:rPr>
              <w:t>)</w:t>
            </w:r>
          </w:p>
        </w:tc>
      </w:tr>
      <w:tr w:rsidR="00F46E40"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82CF071"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11</w:t>
            </w:r>
            <w:r w:rsidRPr="00F36D7D">
              <w:rPr>
                <w:rFonts w:ascii="GHEA Grapalat" w:hAnsi="GHEA Grapalat" w:cs="Sylfaen"/>
                <w:sz w:val="20"/>
                <w:szCs w:val="20"/>
              </w:rPr>
              <w:t>. Շահառուի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00405431</w:t>
            </w:r>
          </w:p>
        </w:tc>
      </w:tr>
      <w:tr w:rsidR="00F46E40"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3B9D319"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2</w:t>
            </w:r>
            <w:r w:rsidRPr="00F36D7D">
              <w:rPr>
                <w:rFonts w:ascii="GHEA Grapalat" w:hAnsi="GHEA Grapalat" w:cs="Sylfaen"/>
                <w:sz w:val="20"/>
                <w:szCs w:val="20"/>
              </w:rPr>
              <w:t>.</w:t>
            </w:r>
            <w:proofErr w:type="gramStart"/>
            <w:r w:rsidRPr="00F36D7D">
              <w:rPr>
                <w:rFonts w:ascii="GHEA Grapalat" w:hAnsi="GHEA Grapalat" w:cs="Sylfaen"/>
                <w:sz w:val="20"/>
                <w:szCs w:val="20"/>
              </w:rPr>
              <w:t>Շահառուի</w:t>
            </w:r>
            <w:r w:rsidRPr="00F36D7D">
              <w:rPr>
                <w:rFonts w:ascii="GHEA Grapalat" w:hAnsi="GHEA Grapalat" w:cs="Sylfaen"/>
                <w:sz w:val="20"/>
                <w:szCs w:val="20"/>
                <w:lang w:val="hy-AM"/>
              </w:rPr>
              <w:t>ն</w:t>
            </w:r>
            <w:r w:rsidRPr="00F36D7D">
              <w:rPr>
                <w:rFonts w:ascii="GHEA Grapalat" w:hAnsi="GHEA Grapalat" w:cs="Arial"/>
                <w:sz w:val="20"/>
                <w:szCs w:val="20"/>
              </w:rPr>
              <w:t xml:space="preserve"> </w:t>
            </w:r>
            <w:r w:rsidRPr="00F36D7D">
              <w:rPr>
                <w:rFonts w:ascii="GHEA Grapalat" w:hAnsi="GHEA Grapalat" w:cs="Sylfaen"/>
                <w:sz w:val="20"/>
                <w:szCs w:val="20"/>
                <w:lang w:val="hy-AM"/>
              </w:rPr>
              <w:t xml:space="preserve"> սպասարկող</w:t>
            </w:r>
            <w:proofErr w:type="gramEnd"/>
            <w:r w:rsidRPr="00F36D7D">
              <w:rPr>
                <w:rFonts w:ascii="GHEA Grapalat" w:hAnsi="GHEA Grapalat" w:cs="Sylfaen"/>
                <w:sz w:val="20"/>
                <w:szCs w:val="20"/>
                <w:lang w:val="hy-AM"/>
              </w:rPr>
              <w:t xml:space="preserve"> Ֆինանսական կազմակերպություն</w:t>
            </w:r>
            <w:r w:rsidRPr="00F36D7D">
              <w:rPr>
                <w:rFonts w:ascii="GHEA Grapalat" w:hAnsi="GHEA Grapalat" w:cs="Sylfaen"/>
                <w:sz w:val="20"/>
                <w:szCs w:val="20"/>
              </w:rPr>
              <w:t xml:space="preserve"> (բանկ)</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Գանձապետարան</w:t>
            </w:r>
          </w:p>
        </w:tc>
      </w:tr>
      <w:tr w:rsidR="00F46E40"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B9895EB"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3</w:t>
            </w:r>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 xml:space="preserve"> (</w:t>
            </w:r>
            <w:proofErr w:type="gramStart"/>
            <w:r w:rsidRPr="00F36D7D">
              <w:rPr>
                <w:rFonts w:ascii="GHEA Grapalat" w:hAnsi="GHEA Grapalat" w:cs="Sylfaen"/>
                <w:sz w:val="20"/>
                <w:szCs w:val="20"/>
              </w:rPr>
              <w:t>հշ</w:t>
            </w:r>
            <w:r w:rsidRPr="00F36D7D">
              <w:rPr>
                <w:rFonts w:ascii="GHEA Grapalat" w:hAnsi="GHEA Grapalat" w:cs="Arial"/>
                <w:sz w:val="20"/>
                <w:szCs w:val="20"/>
              </w:rPr>
              <w:t>.N</w:t>
            </w:r>
            <w:proofErr w:type="gramEnd"/>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900018001975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1321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1321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1321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1321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1321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09054664" w:rsidR="00F46E40" w:rsidRPr="00A71D81" w:rsidRDefault="00631658" w:rsidP="00F46E40">
      <w:pPr>
        <w:pStyle w:val="31"/>
        <w:spacing w:line="240" w:lineRule="auto"/>
        <w:ind w:firstLine="0"/>
        <w:rPr>
          <w:rFonts w:ascii="GHEA Grapalat" w:hAnsi="GHEA Grapalat" w:cs="Sylfaen"/>
          <w:b/>
          <w:lang w:val="hy-AM"/>
        </w:rPr>
      </w:pPr>
      <w:r w:rsidRPr="00A71D81">
        <w:rPr>
          <w:rFonts w:ascii="GHEA Grapalat" w:hAnsi="GHEA Grapalat"/>
          <w:b/>
          <w:lang w:val="hy-AM"/>
        </w:rPr>
        <w:br w:type="page"/>
      </w:r>
    </w:p>
    <w:p w14:paraId="2A6A1411" w14:textId="2BE3BD49" w:rsidR="00F46E40" w:rsidRPr="00F46E40" w:rsidRDefault="00F46E40" w:rsidP="00F46E40">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5.1</w:t>
      </w:r>
    </w:p>
    <w:p w14:paraId="42908A52" w14:textId="1CA87B1C"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E859F3" w:rsidRPr="00262D18">
        <w:rPr>
          <w:rFonts w:ascii="GHEA Grapalat" w:hAnsi="GHEA Grapalat"/>
          <w:b/>
          <w:sz w:val="20"/>
          <w:szCs w:val="20"/>
          <w:lang w:val="hy-AM"/>
        </w:rPr>
        <w:t>5</w:t>
      </w:r>
      <w:r w:rsidRPr="003E2D06">
        <w:rPr>
          <w:rFonts w:ascii="GHEA Grapalat" w:hAnsi="GHEA Grapalat"/>
          <w:b/>
          <w:sz w:val="20"/>
          <w:szCs w:val="20"/>
          <w:lang w:val="hy-AM"/>
        </w:rPr>
        <w:t>-</w:t>
      </w:r>
      <w:r w:rsidR="00413218">
        <w:rPr>
          <w:rFonts w:ascii="GHEA Grapalat" w:hAnsi="GHEA Grapalat"/>
          <w:b/>
          <w:sz w:val="20"/>
          <w:szCs w:val="20"/>
          <w:lang w:val="hy-AM"/>
        </w:rPr>
        <w:t>5</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3E1743D5" w14:textId="5AE1614D" w:rsidR="00F46E40" w:rsidRDefault="00F46E40" w:rsidP="00F46E40">
      <w:pPr>
        <w:ind w:firstLine="567"/>
        <w:jc w:val="right"/>
        <w:rPr>
          <w:rFonts w:ascii="GHEA Grapalat" w:hAnsi="GHEA Grapalat" w:cs="Sylfaen"/>
          <w:b/>
          <w:sz w:val="20"/>
          <w:szCs w:val="20"/>
          <w:lang w:val="es-ES"/>
        </w:rPr>
      </w:pPr>
      <w:r w:rsidRPr="003E2D06">
        <w:rPr>
          <w:rFonts w:ascii="GHEA Grapalat" w:hAnsi="GHEA Grapalat" w:cs="Sylfaen"/>
          <w:b/>
          <w:sz w:val="20"/>
          <w:szCs w:val="20"/>
          <w:lang w:val="es-ES"/>
        </w:rPr>
        <w:t>գնանշման հարցման հրավերի</w:t>
      </w:r>
    </w:p>
    <w:p w14:paraId="135EA144" w14:textId="77777777" w:rsidR="00F46E40" w:rsidRPr="003E2D06" w:rsidRDefault="00F46E40" w:rsidP="00F46E40">
      <w:pPr>
        <w:ind w:firstLine="567"/>
        <w:jc w:val="right"/>
        <w:rPr>
          <w:rFonts w:ascii="GHEA Grapalat" w:hAnsi="GHEA Grapalat" w:cs="Arial"/>
          <w:b/>
          <w:sz w:val="20"/>
          <w:szCs w:val="20"/>
          <w:lang w:val="es-ES"/>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08B0DB89" w14:textId="1A89940A" w:rsidR="00F46E40" w:rsidRPr="00F36D7D" w:rsidRDefault="00F46E40" w:rsidP="00F46E40">
      <w:pPr>
        <w:numPr>
          <w:ilvl w:val="1"/>
          <w:numId w:val="32"/>
        </w:numPr>
        <w:ind w:left="0" w:firstLine="426"/>
        <w:jc w:val="both"/>
        <w:rPr>
          <w:rFonts w:ascii="GHEA Grapalat" w:hAnsi="GHEA Grapalat" w:cs="GHEA Grapalat"/>
          <w:sz w:val="20"/>
          <w:szCs w:val="20"/>
          <w:lang w:val="pt-BR"/>
        </w:rPr>
      </w:pPr>
      <w:r w:rsidRPr="00F36D7D">
        <w:rPr>
          <w:rFonts w:ascii="GHEA Grapalat" w:hAnsi="GHEA Grapalat" w:cs="GHEA Grapalat"/>
          <w:sz w:val="20"/>
          <w:szCs w:val="20"/>
          <w:lang w:val="pt-BR"/>
        </w:rPr>
        <w:t>Ընկերությունը մասնակցում է ՀՀ ԱՆ «Դատաբժշկական Գիտագործնական Կենտրոն» ՊՈԱԿ-ի (այսուհետ` Պատվիրատու) կողմից կազմակերպված` «ԳՀԱՊՁԲ-202</w:t>
      </w:r>
      <w:r>
        <w:rPr>
          <w:rFonts w:ascii="GHEA Grapalat" w:hAnsi="GHEA Grapalat" w:cs="GHEA Grapalat"/>
          <w:sz w:val="20"/>
          <w:szCs w:val="20"/>
          <w:lang w:val="hy-AM"/>
        </w:rPr>
        <w:t>3/</w:t>
      </w:r>
      <w:r w:rsidR="006E791A">
        <w:rPr>
          <w:rFonts w:ascii="GHEA Grapalat" w:hAnsi="GHEA Grapalat" w:cs="GHEA Grapalat"/>
          <w:sz w:val="20"/>
          <w:szCs w:val="20"/>
          <w:lang w:val="hy-AM"/>
        </w:rPr>
        <w:t>1</w:t>
      </w:r>
      <w:r w:rsidR="00E859F3" w:rsidRPr="00E859F3">
        <w:rPr>
          <w:rFonts w:ascii="GHEA Grapalat" w:hAnsi="GHEA Grapalat" w:cs="GHEA Grapalat"/>
          <w:sz w:val="20"/>
          <w:szCs w:val="20"/>
          <w:lang w:val="pt-BR"/>
        </w:rPr>
        <w:t>5</w:t>
      </w:r>
      <w:r w:rsidRPr="00F36D7D">
        <w:rPr>
          <w:rFonts w:ascii="GHEA Grapalat" w:hAnsi="GHEA Grapalat" w:cs="GHEA Grapalat"/>
          <w:sz w:val="20"/>
          <w:szCs w:val="20"/>
          <w:lang w:val="pt-BR"/>
        </w:rPr>
        <w:t>-</w:t>
      </w:r>
      <w:r w:rsidR="00413218">
        <w:rPr>
          <w:rFonts w:ascii="GHEA Grapalat" w:hAnsi="GHEA Grapalat" w:cs="GHEA Grapalat"/>
          <w:sz w:val="20"/>
          <w:szCs w:val="20"/>
          <w:lang w:val="hy-AM"/>
        </w:rPr>
        <w:t>5</w:t>
      </w:r>
      <w:r w:rsidRPr="00F36D7D">
        <w:rPr>
          <w:rFonts w:ascii="GHEA Grapalat" w:hAnsi="GHEA Grapalat" w:cs="GHEA Grapalat"/>
          <w:sz w:val="20"/>
          <w:szCs w:val="20"/>
          <w:lang w:val="pt-BR"/>
        </w:rPr>
        <w:t>-ԴԲԳԳԿ»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276CAD2" w14:textId="77777777" w:rsidR="00F46E40" w:rsidRDefault="00F46E40" w:rsidP="000B7538">
      <w:pPr>
        <w:ind w:left="360"/>
        <w:jc w:val="center"/>
        <w:rPr>
          <w:rFonts w:ascii="GHEA Grapalat" w:hAnsi="GHEA Grapalat" w:cs="GHEA Grapalat"/>
          <w:b/>
          <w:bCs/>
          <w:sz w:val="20"/>
          <w:szCs w:val="20"/>
          <w:lang w:val="hy-AM"/>
        </w:rPr>
      </w:pPr>
    </w:p>
    <w:p w14:paraId="617164B4" w14:textId="77777777" w:rsidR="00F46E40" w:rsidRDefault="00F46E40" w:rsidP="000B7538">
      <w:pPr>
        <w:ind w:left="360"/>
        <w:jc w:val="center"/>
        <w:rPr>
          <w:rFonts w:ascii="GHEA Grapalat" w:hAnsi="GHEA Grapalat" w:cs="GHEA Grapalat"/>
          <w:b/>
          <w:bCs/>
          <w:sz w:val="20"/>
          <w:szCs w:val="20"/>
          <w:lang w:val="hy-AM"/>
        </w:rPr>
      </w:pPr>
    </w:p>
    <w:p w14:paraId="0CDD9C2D" w14:textId="73180C74" w:rsidR="00631658" w:rsidRPr="00F46E40" w:rsidRDefault="00631658" w:rsidP="00F46E40">
      <w:pPr>
        <w:pStyle w:val="aff"/>
        <w:numPr>
          <w:ilvl w:val="0"/>
          <w:numId w:val="3"/>
        </w:numPr>
        <w:jc w:val="center"/>
        <w:rPr>
          <w:rFonts w:ascii="GHEA Grapalat" w:hAnsi="GHEA Grapalat" w:cs="GHEA Grapalat"/>
          <w:b/>
          <w:bCs/>
          <w:sz w:val="20"/>
          <w:szCs w:val="20"/>
          <w:lang w:val="hy-AM"/>
        </w:rPr>
      </w:pPr>
      <w:r w:rsidRPr="00F46E40">
        <w:rPr>
          <w:rFonts w:ascii="GHEA Grapalat" w:hAnsi="GHEA Grapalat" w:cs="GHEA Grapalat"/>
          <w:b/>
          <w:bCs/>
          <w:sz w:val="20"/>
          <w:szCs w:val="20"/>
          <w:lang w:val="hy-AM"/>
        </w:rPr>
        <w:lastRenderedPageBreak/>
        <w:t>Այլ պայմաններ</w:t>
      </w:r>
    </w:p>
    <w:p w14:paraId="386720D6" w14:textId="77777777" w:rsidR="00F46E40" w:rsidRPr="00F46E40" w:rsidRDefault="00F46E40" w:rsidP="00F46E40">
      <w:pPr>
        <w:pStyle w:val="aff"/>
        <w:rPr>
          <w:rFonts w:ascii="GHEA Grapalat" w:hAnsi="GHEA Grapalat" w:cs="GHEA Grapalat"/>
          <w:b/>
          <w:bCs/>
          <w:sz w:val="20"/>
          <w:szCs w:val="20"/>
          <w:lang w:val="hy-AM"/>
        </w:rPr>
      </w:pP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46E40"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47428A04" w:rsidR="00F46E40" w:rsidRPr="00A71D81" w:rsidRDefault="00F46E40" w:rsidP="00643FEC">
            <w:pPr>
              <w:rPr>
                <w:rFonts w:ascii="GHEA Grapalat" w:hAnsi="GHEA Grapalat" w:cs="Arial"/>
                <w:bCs/>
                <w:i/>
                <w:sz w:val="20"/>
                <w:szCs w:val="20"/>
              </w:rPr>
            </w:pPr>
            <w:r w:rsidRPr="00F36D7D">
              <w:rPr>
                <w:rFonts w:ascii="GHEA Grapalat" w:hAnsi="GHEA Grapalat" w:cs="Sylfaen"/>
                <w:sz w:val="20"/>
                <w:szCs w:val="20"/>
                <w:lang w:val="hy-AM"/>
              </w:rPr>
              <w:lastRenderedPageBreak/>
              <w:t xml:space="preserve">1. </w:t>
            </w:r>
            <w:r w:rsidRPr="00F36D7D">
              <w:rPr>
                <w:rFonts w:ascii="GHEA Grapalat" w:hAnsi="GHEA Grapalat" w:cs="Sylfaen"/>
                <w:b/>
                <w:bCs/>
                <w:sz w:val="20"/>
                <w:szCs w:val="20"/>
                <w:lang w:val="hy-AM"/>
              </w:rPr>
              <w:t>ՎՃԱՐՄԱՆ</w:t>
            </w:r>
            <w:r w:rsidRPr="00F36D7D">
              <w:rPr>
                <w:rFonts w:ascii="GHEA Grapalat" w:hAnsi="GHEA Grapalat" w:cs="Arial"/>
                <w:b/>
                <w:bCs/>
                <w:sz w:val="20"/>
                <w:szCs w:val="20"/>
                <w:lang w:val="hy-AM"/>
              </w:rPr>
              <w:t xml:space="preserve"> </w:t>
            </w:r>
            <w:r w:rsidRPr="00F36D7D">
              <w:rPr>
                <w:rFonts w:ascii="GHEA Grapalat" w:hAnsi="GHEA Grapalat" w:cs="Sylfaen"/>
                <w:b/>
                <w:bCs/>
                <w:sz w:val="20"/>
                <w:szCs w:val="20"/>
                <w:lang w:val="hy-AM"/>
              </w:rPr>
              <w:t xml:space="preserve">ՊԱՀԱՆՋԱԳԻՐ* </w:t>
            </w:r>
          </w:p>
        </w:tc>
      </w:tr>
      <w:tr w:rsidR="00F46E40"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58F428A" w:rsidR="00F46E40" w:rsidRPr="00A71D81" w:rsidRDefault="00F46E40" w:rsidP="00F46E40">
            <w:pPr>
              <w:rPr>
                <w:rFonts w:ascii="GHEA Grapalat" w:hAnsi="GHEA Grapalat" w:cs="Sylfaen"/>
                <w:sz w:val="20"/>
                <w:szCs w:val="20"/>
                <w:lang w:val="hy-AM"/>
              </w:rPr>
            </w:pPr>
            <w:r w:rsidRPr="00F36D7D">
              <w:rPr>
                <w:rFonts w:ascii="GHEA Grapalat" w:hAnsi="GHEA Grapalat" w:cs="Sylfaen"/>
                <w:sz w:val="20"/>
                <w:szCs w:val="20"/>
                <w:lang w:val="hy-AM"/>
              </w:rPr>
              <w:t xml:space="preserve">2. Թիվ </w:t>
            </w:r>
          </w:p>
        </w:tc>
      </w:tr>
      <w:tr w:rsidR="00F46E40"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423FA0F1" w:rsidR="00F46E40" w:rsidRPr="00A71D81" w:rsidRDefault="00F46E40" w:rsidP="00F46E40">
            <w:pPr>
              <w:rPr>
                <w:rFonts w:ascii="GHEA Grapalat" w:hAnsi="GHEA Grapalat" w:cs="Sylfaen"/>
                <w:sz w:val="20"/>
                <w:szCs w:val="20"/>
              </w:rPr>
            </w:pPr>
            <w:r w:rsidRPr="00F36D7D">
              <w:rPr>
                <w:rFonts w:ascii="GHEA Grapalat" w:hAnsi="GHEA Grapalat" w:cs="Sylfaen"/>
                <w:sz w:val="20"/>
                <w:szCs w:val="20"/>
                <w:lang w:val="hy-AM"/>
              </w:rPr>
              <w:t>3. Ներկայացման</w:t>
            </w:r>
            <w:r w:rsidRPr="00F36D7D">
              <w:rPr>
                <w:rFonts w:ascii="GHEA Grapalat" w:hAnsi="GHEA Grapalat" w:cs="Arial"/>
                <w:sz w:val="20"/>
                <w:szCs w:val="20"/>
                <w:lang w:val="hy-AM"/>
              </w:rPr>
              <w:t xml:space="preserve"> </w:t>
            </w:r>
            <w:r w:rsidRPr="00F36D7D">
              <w:rPr>
                <w:rFonts w:ascii="GHEA Grapalat" w:hAnsi="GHEA Grapalat" w:cs="Sylfaen"/>
                <w:sz w:val="20"/>
                <w:szCs w:val="20"/>
                <w:lang w:val="hy-AM"/>
              </w:rPr>
              <w:t>ամսաթիվը</w:t>
            </w:r>
            <w:r w:rsidRPr="00F36D7D">
              <w:rPr>
                <w:rFonts w:ascii="GHEA Grapalat" w:hAnsi="GHEA Grapalat" w:cs="Arial"/>
                <w:sz w:val="20"/>
                <w:szCs w:val="20"/>
                <w:lang w:val="hy-AM"/>
              </w:rPr>
              <w:t xml:space="preserve">` </w:t>
            </w:r>
            <w:r w:rsidRPr="00F36D7D">
              <w:rPr>
                <w:rFonts w:ascii="GHEA Grapalat" w:hAnsi="GHEA Grapalat" w:cs="Tahoma"/>
                <w:color w:val="000000"/>
                <w:sz w:val="20"/>
                <w:szCs w:val="20"/>
                <w:lang w:val="hy-AM"/>
              </w:rPr>
              <w:t xml:space="preserve">"___" </w:t>
            </w:r>
            <w:r w:rsidRPr="00F36D7D">
              <w:rPr>
                <w:rFonts w:ascii="GHEA Grapalat" w:hAnsi="GHEA Grapalat" w:cs="Sylfaen"/>
                <w:color w:val="000000"/>
                <w:sz w:val="20"/>
                <w:szCs w:val="20"/>
                <w:lang w:val="hy-AM"/>
              </w:rPr>
              <w:t xml:space="preserve">___ </w:t>
            </w:r>
            <w:r w:rsidRPr="00F36D7D">
              <w:rPr>
                <w:rFonts w:ascii="GHEA Grapalat" w:hAnsi="GHEA Grapalat" w:cs="Tahoma"/>
                <w:color w:val="000000"/>
                <w:sz w:val="20"/>
                <w:szCs w:val="20"/>
                <w:lang w:val="hy-AM"/>
              </w:rPr>
              <w:t>20___</w:t>
            </w:r>
            <w:r w:rsidRPr="00F36D7D">
              <w:rPr>
                <w:rFonts w:ascii="GHEA Grapalat" w:hAnsi="GHEA Grapalat" w:cs="Sylfaen"/>
                <w:color w:val="000000"/>
                <w:sz w:val="20"/>
                <w:szCs w:val="20"/>
                <w:lang w:val="hy-AM"/>
              </w:rPr>
              <w:t>թ.</w:t>
            </w:r>
          </w:p>
        </w:tc>
      </w:tr>
      <w:tr w:rsidR="00F46E40"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1DD506CE"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4. Վճարողի անվանումը</w:t>
            </w:r>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Sylfaen"/>
                <w:sz w:val="20"/>
                <w:szCs w:val="20"/>
              </w:rPr>
              <w:t xml:space="preserve">(Ընկերություն </w:t>
            </w:r>
            <w:r w:rsidRPr="00F36D7D">
              <w:rPr>
                <w:rFonts w:ascii="GHEA Grapalat" w:hAnsi="GHEA Grapalat" w:cs="Arial"/>
                <w:sz w:val="20"/>
                <w:szCs w:val="20"/>
              </w:rPr>
              <w:t>`</w:t>
            </w:r>
          </w:p>
        </w:tc>
      </w:tr>
      <w:tr w:rsidR="00F46E40"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1E372401"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5</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ն սպասարկող Ֆինանսական կազմակերպություն </w:t>
            </w:r>
            <w:proofErr w:type="gramStart"/>
            <w:r w:rsidRPr="00F36D7D">
              <w:rPr>
                <w:rFonts w:ascii="GHEA Grapalat" w:hAnsi="GHEA Grapalat" w:cs="Sylfaen"/>
                <w:sz w:val="20"/>
                <w:szCs w:val="20"/>
              </w:rPr>
              <w:t>(</w:t>
            </w:r>
            <w:r w:rsidRPr="00F36D7D">
              <w:rPr>
                <w:rFonts w:ascii="GHEA Grapalat" w:hAnsi="GHEA Grapalat" w:cs="Arial"/>
                <w:sz w:val="20"/>
                <w:szCs w:val="20"/>
              </w:rPr>
              <w:t xml:space="preserve"> </w:t>
            </w:r>
            <w:r w:rsidRPr="00F36D7D">
              <w:rPr>
                <w:rFonts w:ascii="GHEA Grapalat" w:hAnsi="GHEA Grapalat" w:cs="Sylfaen"/>
                <w:sz w:val="20"/>
                <w:szCs w:val="20"/>
              </w:rPr>
              <w:t>բանկ</w:t>
            </w:r>
            <w:proofErr w:type="gramEnd"/>
            <w:r w:rsidRPr="00F36D7D">
              <w:rPr>
                <w:rFonts w:ascii="GHEA Grapalat" w:hAnsi="GHEA Grapalat" w:cs="Sylfaen"/>
                <w:sz w:val="20"/>
                <w:szCs w:val="20"/>
              </w:rPr>
              <w:t>)</w:t>
            </w:r>
            <w:r w:rsidRPr="00F36D7D">
              <w:rPr>
                <w:rFonts w:ascii="GHEA Grapalat" w:hAnsi="GHEA Grapalat" w:cs="Arial"/>
                <w:sz w:val="20"/>
                <w:szCs w:val="20"/>
              </w:rPr>
              <w:t>`</w:t>
            </w:r>
          </w:p>
        </w:tc>
      </w:tr>
      <w:tr w:rsidR="00F46E40"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22577DFF"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6</w:t>
            </w:r>
            <w:r w:rsidRPr="00F36D7D">
              <w:rPr>
                <w:rFonts w:ascii="GHEA Grapalat" w:hAnsi="GHEA Grapalat" w:cs="Sylfaen"/>
                <w:sz w:val="20"/>
                <w:szCs w:val="20"/>
              </w:rPr>
              <w:t>. Վճարողի</w:t>
            </w:r>
            <w:r w:rsidRPr="00F36D7D">
              <w:rPr>
                <w:rFonts w:ascii="GHEA Grapalat" w:hAnsi="GHEA Grapalat" w:cs="Sylfaen"/>
                <w:sz w:val="20"/>
                <w:szCs w:val="20"/>
                <w:lang w:val="hy-AM"/>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w:t>
            </w:r>
          </w:p>
        </w:tc>
      </w:tr>
      <w:tr w:rsidR="00F46E40"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5C5A704D"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7</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p>
        </w:tc>
      </w:tr>
      <w:tr w:rsidR="00F46E40"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6AC7B495"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8</w:t>
            </w:r>
            <w:r w:rsidRPr="00F36D7D">
              <w:rPr>
                <w:rFonts w:ascii="GHEA Grapalat" w:hAnsi="GHEA Grapalat" w:cs="Sylfaen"/>
                <w:sz w:val="20"/>
                <w:szCs w:val="20"/>
              </w:rPr>
              <w:t>. Վճարողի</w:t>
            </w:r>
            <w:r w:rsidRPr="00F36D7D">
              <w:rPr>
                <w:rFonts w:ascii="GHEA Grapalat" w:hAnsi="GHEA Grapalat" w:cs="Arial"/>
                <w:sz w:val="20"/>
                <w:szCs w:val="20"/>
              </w:rPr>
              <w:t xml:space="preserve"> </w:t>
            </w:r>
            <w:r w:rsidRPr="00F36D7D">
              <w:rPr>
                <w:rFonts w:ascii="GHEA Grapalat" w:hAnsi="GHEA Grapalat" w:cs="Sylfaen"/>
                <w:sz w:val="20"/>
                <w:szCs w:val="20"/>
              </w:rPr>
              <w:t>ՀԾՀ</w:t>
            </w:r>
            <w:r w:rsidRPr="00F36D7D">
              <w:rPr>
                <w:rFonts w:ascii="GHEA Grapalat" w:hAnsi="GHEA Grapalat" w:cs="Arial"/>
                <w:sz w:val="20"/>
                <w:szCs w:val="20"/>
              </w:rPr>
              <w:t>`</w:t>
            </w:r>
          </w:p>
        </w:tc>
      </w:tr>
      <w:tr w:rsidR="00F46E40"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8090759"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9</w:t>
            </w:r>
            <w:r w:rsidRPr="00F36D7D">
              <w:rPr>
                <w:rFonts w:ascii="GHEA Grapalat" w:hAnsi="GHEA Grapalat" w:cs="Sylfaen"/>
                <w:sz w:val="20"/>
                <w:szCs w:val="20"/>
              </w:rPr>
              <w:t xml:space="preserve">. </w:t>
            </w:r>
            <w:proofErr w:type="gramStart"/>
            <w:r w:rsidRPr="00F36D7D">
              <w:rPr>
                <w:rFonts w:ascii="GHEA Grapalat" w:hAnsi="GHEA Grapalat" w:cs="Sylfaen"/>
                <w:sz w:val="20"/>
                <w:szCs w:val="20"/>
              </w:rPr>
              <w:t>Շահառու</w:t>
            </w:r>
            <w:r w:rsidRPr="00F36D7D">
              <w:rPr>
                <w:rFonts w:ascii="GHEA Grapalat" w:hAnsi="GHEA Grapalat" w:cs="Sylfaen"/>
                <w:sz w:val="20"/>
                <w:szCs w:val="20"/>
                <w:lang w:val="hy-AM"/>
              </w:rPr>
              <w:t>ի  անվանումը</w:t>
            </w:r>
            <w:proofErr w:type="gramEnd"/>
            <w:r w:rsidRPr="00F36D7D">
              <w:rPr>
                <w:rFonts w:ascii="GHEA Grapalat" w:hAnsi="GHEA Grapalat" w:cs="Sylfaen"/>
                <w:sz w:val="20"/>
                <w:szCs w:val="20"/>
              </w:rPr>
              <w:t>,</w:t>
            </w:r>
            <w:r w:rsidRPr="00F36D7D">
              <w:rPr>
                <w:rFonts w:ascii="GHEA Grapalat" w:hAnsi="GHEA Grapalat" w:cs="Sylfaen"/>
                <w:sz w:val="20"/>
                <w:szCs w:val="20"/>
                <w:lang w:val="hy-AM"/>
              </w:rPr>
              <w:t xml:space="preserve"> կամ անուն ազգանուն </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 xml:space="preserve"> ՀՀ ԱՆ «Դատաբժշկական Գիտագործնական Կենտրոն» ՊՈԱԿ</w:t>
            </w:r>
          </w:p>
        </w:tc>
      </w:tr>
      <w:tr w:rsidR="00F46E40"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8548007" w:rsidR="00F46E40" w:rsidRPr="00A71D81" w:rsidRDefault="00F46E40" w:rsidP="00F46E40">
            <w:pPr>
              <w:rPr>
                <w:rFonts w:ascii="GHEA Grapalat" w:hAnsi="GHEA Grapalat" w:cs="Sylfaen"/>
                <w:sz w:val="20"/>
                <w:szCs w:val="20"/>
                <w:lang w:val="ru-RU"/>
              </w:rPr>
            </w:pPr>
            <w:r w:rsidRPr="00F36D7D">
              <w:rPr>
                <w:rFonts w:ascii="GHEA Grapalat" w:hAnsi="GHEA Grapalat" w:cs="Sylfaen"/>
                <w:sz w:val="20"/>
                <w:szCs w:val="20"/>
                <w:lang w:val="ru-RU"/>
              </w:rPr>
              <w:t xml:space="preserve">10. </w:t>
            </w:r>
            <w:r w:rsidRPr="00F36D7D">
              <w:rPr>
                <w:rFonts w:ascii="GHEA Grapalat" w:hAnsi="GHEA Grapalat" w:cs="Sylfaen"/>
                <w:sz w:val="20"/>
                <w:szCs w:val="20"/>
              </w:rPr>
              <w:t xml:space="preserve"> </w:t>
            </w:r>
            <w:proofErr w:type="gramStart"/>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 xml:space="preserve"> ՀԾՀ</w:t>
            </w:r>
            <w:proofErr w:type="gramEnd"/>
            <w:r w:rsidRPr="00F36D7D">
              <w:rPr>
                <w:rFonts w:ascii="GHEA Grapalat" w:hAnsi="GHEA Grapalat" w:cs="Sylfaen"/>
                <w:sz w:val="20"/>
                <w:szCs w:val="20"/>
                <w:lang w:val="ru-RU"/>
              </w:rPr>
              <w:t xml:space="preserve"> (</w:t>
            </w:r>
            <w:r w:rsidRPr="00F36D7D">
              <w:rPr>
                <w:rFonts w:ascii="GHEA Grapalat" w:hAnsi="GHEA Grapalat" w:cs="Sylfaen"/>
                <w:sz w:val="20"/>
                <w:szCs w:val="20"/>
                <w:lang w:val="hy-AM"/>
              </w:rPr>
              <w:t>չի լրացվում</w:t>
            </w:r>
            <w:r w:rsidRPr="00F36D7D">
              <w:rPr>
                <w:rFonts w:ascii="GHEA Grapalat" w:hAnsi="GHEA Grapalat" w:cs="Sylfaen"/>
                <w:sz w:val="20"/>
                <w:szCs w:val="20"/>
                <w:lang w:val="ru-RU"/>
              </w:rPr>
              <w:t>)</w:t>
            </w:r>
          </w:p>
        </w:tc>
      </w:tr>
      <w:tr w:rsidR="00F46E40"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CC867E7"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lang w:val="hy-AM"/>
              </w:rPr>
              <w:t>11</w:t>
            </w:r>
            <w:r w:rsidRPr="00F36D7D">
              <w:rPr>
                <w:rFonts w:ascii="GHEA Grapalat" w:hAnsi="GHEA Grapalat" w:cs="Sylfaen"/>
                <w:sz w:val="20"/>
                <w:szCs w:val="20"/>
              </w:rPr>
              <w:t>. Շահառուի</w:t>
            </w:r>
            <w:r w:rsidRPr="00F36D7D">
              <w:rPr>
                <w:rFonts w:ascii="GHEA Grapalat" w:hAnsi="GHEA Grapalat" w:cs="Arial"/>
                <w:sz w:val="20"/>
                <w:szCs w:val="20"/>
              </w:rPr>
              <w:t xml:space="preserve"> </w:t>
            </w:r>
            <w:r w:rsidRPr="00F36D7D">
              <w:rPr>
                <w:rFonts w:ascii="GHEA Grapalat" w:hAnsi="GHEA Grapalat" w:cs="Sylfaen"/>
                <w:sz w:val="20"/>
                <w:szCs w:val="20"/>
              </w:rPr>
              <w:t>ՀՎՀՀ</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00405431</w:t>
            </w:r>
          </w:p>
        </w:tc>
      </w:tr>
      <w:tr w:rsidR="00F46E40"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CB286F0"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2</w:t>
            </w:r>
            <w:r w:rsidRPr="00F36D7D">
              <w:rPr>
                <w:rFonts w:ascii="GHEA Grapalat" w:hAnsi="GHEA Grapalat" w:cs="Sylfaen"/>
                <w:sz w:val="20"/>
                <w:szCs w:val="20"/>
              </w:rPr>
              <w:t>.</w:t>
            </w:r>
            <w:proofErr w:type="gramStart"/>
            <w:r w:rsidRPr="00F36D7D">
              <w:rPr>
                <w:rFonts w:ascii="GHEA Grapalat" w:hAnsi="GHEA Grapalat" w:cs="Sylfaen"/>
                <w:sz w:val="20"/>
                <w:szCs w:val="20"/>
              </w:rPr>
              <w:t>Շահառուի</w:t>
            </w:r>
            <w:r w:rsidRPr="00F36D7D">
              <w:rPr>
                <w:rFonts w:ascii="GHEA Grapalat" w:hAnsi="GHEA Grapalat" w:cs="Sylfaen"/>
                <w:sz w:val="20"/>
                <w:szCs w:val="20"/>
                <w:lang w:val="hy-AM"/>
              </w:rPr>
              <w:t>ն</w:t>
            </w:r>
            <w:r w:rsidRPr="00F36D7D">
              <w:rPr>
                <w:rFonts w:ascii="GHEA Grapalat" w:hAnsi="GHEA Grapalat" w:cs="Arial"/>
                <w:sz w:val="20"/>
                <w:szCs w:val="20"/>
              </w:rPr>
              <w:t xml:space="preserve"> </w:t>
            </w:r>
            <w:r w:rsidRPr="00F36D7D">
              <w:rPr>
                <w:rFonts w:ascii="GHEA Grapalat" w:hAnsi="GHEA Grapalat" w:cs="Sylfaen"/>
                <w:sz w:val="20"/>
                <w:szCs w:val="20"/>
                <w:lang w:val="hy-AM"/>
              </w:rPr>
              <w:t xml:space="preserve"> սպասարկող</w:t>
            </w:r>
            <w:proofErr w:type="gramEnd"/>
            <w:r w:rsidRPr="00F36D7D">
              <w:rPr>
                <w:rFonts w:ascii="GHEA Grapalat" w:hAnsi="GHEA Grapalat" w:cs="Sylfaen"/>
                <w:sz w:val="20"/>
                <w:szCs w:val="20"/>
                <w:lang w:val="hy-AM"/>
              </w:rPr>
              <w:t xml:space="preserve"> Ֆինանսական կազմակերպություն</w:t>
            </w:r>
            <w:r w:rsidRPr="00F36D7D">
              <w:rPr>
                <w:rFonts w:ascii="GHEA Grapalat" w:hAnsi="GHEA Grapalat" w:cs="Sylfaen"/>
                <w:sz w:val="20"/>
                <w:szCs w:val="20"/>
              </w:rPr>
              <w:t xml:space="preserve"> (բանկ)</w:t>
            </w:r>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Գանձապետարան</w:t>
            </w:r>
          </w:p>
        </w:tc>
      </w:tr>
      <w:tr w:rsidR="00F46E40"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157EBAC" w:rsidR="00F46E40" w:rsidRPr="00A71D81" w:rsidRDefault="00F46E40" w:rsidP="00F46E40">
            <w:pPr>
              <w:rPr>
                <w:rFonts w:ascii="GHEA Grapalat" w:hAnsi="GHEA Grapalat" w:cs="Arial"/>
                <w:sz w:val="20"/>
                <w:szCs w:val="20"/>
              </w:rPr>
            </w:pPr>
            <w:r w:rsidRPr="00F36D7D">
              <w:rPr>
                <w:rFonts w:ascii="GHEA Grapalat" w:hAnsi="GHEA Grapalat" w:cs="Sylfaen"/>
                <w:sz w:val="20"/>
                <w:szCs w:val="20"/>
              </w:rPr>
              <w:t>1</w:t>
            </w:r>
            <w:r w:rsidRPr="00F36D7D">
              <w:rPr>
                <w:rFonts w:ascii="GHEA Grapalat" w:hAnsi="GHEA Grapalat" w:cs="Sylfaen"/>
                <w:sz w:val="20"/>
                <w:szCs w:val="20"/>
                <w:lang w:val="hy-AM"/>
              </w:rPr>
              <w:t>3</w:t>
            </w:r>
            <w:r w:rsidRPr="00F36D7D">
              <w:rPr>
                <w:rFonts w:ascii="GHEA Grapalat" w:hAnsi="GHEA Grapalat" w:cs="Sylfaen"/>
                <w:sz w:val="20"/>
                <w:szCs w:val="20"/>
              </w:rPr>
              <w:t>.Շահառուի</w:t>
            </w:r>
            <w:r w:rsidRPr="00F36D7D">
              <w:rPr>
                <w:rFonts w:ascii="GHEA Grapalat" w:hAnsi="GHEA Grapalat" w:cs="Arial"/>
                <w:sz w:val="20"/>
                <w:szCs w:val="20"/>
              </w:rPr>
              <w:t xml:space="preserve"> </w:t>
            </w:r>
            <w:r w:rsidRPr="00F36D7D">
              <w:rPr>
                <w:rFonts w:ascii="GHEA Grapalat" w:hAnsi="GHEA Grapalat" w:cs="Sylfaen"/>
                <w:sz w:val="20"/>
                <w:szCs w:val="20"/>
              </w:rPr>
              <w:t>հաշվի</w:t>
            </w:r>
            <w:r w:rsidRPr="00F36D7D">
              <w:rPr>
                <w:rFonts w:ascii="GHEA Grapalat" w:hAnsi="GHEA Grapalat" w:cs="Arial"/>
                <w:sz w:val="20"/>
                <w:szCs w:val="20"/>
              </w:rPr>
              <w:t xml:space="preserve"> </w:t>
            </w:r>
            <w:r w:rsidRPr="00F36D7D">
              <w:rPr>
                <w:rFonts w:ascii="GHEA Grapalat" w:hAnsi="GHEA Grapalat" w:cs="Sylfaen"/>
                <w:sz w:val="20"/>
                <w:szCs w:val="20"/>
              </w:rPr>
              <w:t>համարը</w:t>
            </w:r>
            <w:r w:rsidRPr="00F36D7D">
              <w:rPr>
                <w:rFonts w:ascii="GHEA Grapalat" w:hAnsi="GHEA Grapalat" w:cs="Arial"/>
                <w:sz w:val="20"/>
                <w:szCs w:val="20"/>
              </w:rPr>
              <w:t xml:space="preserve"> (</w:t>
            </w:r>
            <w:proofErr w:type="gramStart"/>
            <w:r w:rsidRPr="00F36D7D">
              <w:rPr>
                <w:rFonts w:ascii="GHEA Grapalat" w:hAnsi="GHEA Grapalat" w:cs="Sylfaen"/>
                <w:sz w:val="20"/>
                <w:szCs w:val="20"/>
              </w:rPr>
              <w:t>հշ</w:t>
            </w:r>
            <w:r w:rsidRPr="00F36D7D">
              <w:rPr>
                <w:rFonts w:ascii="GHEA Grapalat" w:hAnsi="GHEA Grapalat" w:cs="Arial"/>
                <w:sz w:val="20"/>
                <w:szCs w:val="20"/>
              </w:rPr>
              <w:t>.N</w:t>
            </w:r>
            <w:proofErr w:type="gramEnd"/>
            <w:r w:rsidRPr="00F36D7D">
              <w:rPr>
                <w:rFonts w:ascii="GHEA Grapalat" w:hAnsi="GHEA Grapalat" w:cs="Arial"/>
                <w:sz w:val="20"/>
                <w:szCs w:val="20"/>
              </w:rPr>
              <w:t>)</w:t>
            </w:r>
            <w:r w:rsidRPr="00F36D7D">
              <w:rPr>
                <w:rFonts w:ascii="GHEA Grapalat" w:hAnsi="GHEA Grapalat" w:cs="Arial"/>
                <w:sz w:val="20"/>
                <w:szCs w:val="20"/>
                <w:lang w:val="hy-AM"/>
              </w:rPr>
              <w:t xml:space="preserve">՝ </w:t>
            </w:r>
            <w:r w:rsidRPr="00F36D7D">
              <w:rPr>
                <w:rFonts w:ascii="GHEA Grapalat" w:hAnsi="GHEA Grapalat"/>
                <w:b/>
                <w:sz w:val="20"/>
                <w:szCs w:val="20"/>
                <w:lang w:val="hy-AM"/>
              </w:rPr>
              <w:t>900018001975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1321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1321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1321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1321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1321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5D738102" w:rsidR="00CB5EFD" w:rsidRPr="00A71D81" w:rsidRDefault="00334B2F" w:rsidP="00F46E4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4CC12271" w14:textId="425D9CFB" w:rsidR="00F46E40" w:rsidRPr="00F46E40" w:rsidRDefault="00F46E40" w:rsidP="00F46E40">
      <w:pPr>
        <w:ind w:firstLine="284"/>
        <w:jc w:val="right"/>
        <w:rPr>
          <w:rFonts w:ascii="GHEA Grapalat" w:hAnsi="GHEA Grapalat" w:cs="Arial"/>
          <w:b/>
          <w:sz w:val="20"/>
          <w:szCs w:val="20"/>
          <w:lang w:val="hy-AM" w:eastAsia="ru-RU"/>
        </w:rPr>
      </w:pPr>
      <w:r w:rsidRPr="003E2D06">
        <w:rPr>
          <w:rFonts w:ascii="GHEA Grapalat" w:hAnsi="GHEA Grapalat" w:cs="Sylfaen"/>
          <w:b/>
          <w:sz w:val="20"/>
          <w:szCs w:val="20"/>
          <w:lang w:val="es-ES" w:eastAsia="ru-RU"/>
        </w:rPr>
        <w:lastRenderedPageBreak/>
        <w:t>Հավելված</w:t>
      </w:r>
      <w:r w:rsidRPr="003E2D06">
        <w:rPr>
          <w:rFonts w:ascii="GHEA Grapalat" w:hAnsi="GHEA Grapalat" w:cs="Arial"/>
          <w:b/>
          <w:sz w:val="20"/>
          <w:szCs w:val="20"/>
          <w:lang w:val="es-ES" w:eastAsia="ru-RU"/>
        </w:rPr>
        <w:t xml:space="preserve">  N </w:t>
      </w:r>
      <w:r>
        <w:rPr>
          <w:rFonts w:ascii="GHEA Grapalat" w:hAnsi="GHEA Grapalat" w:cs="Arial"/>
          <w:b/>
          <w:sz w:val="20"/>
          <w:szCs w:val="20"/>
          <w:lang w:val="hy-AM" w:eastAsia="ru-RU"/>
        </w:rPr>
        <w:t>6</w:t>
      </w:r>
    </w:p>
    <w:p w14:paraId="285337CC" w14:textId="613F85E2"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lang w:val="af-ZA"/>
        </w:rPr>
        <w:t>«</w:t>
      </w:r>
      <w:r w:rsidRPr="003E2D06">
        <w:rPr>
          <w:rFonts w:ascii="GHEA Grapalat" w:hAnsi="GHEA Grapalat"/>
          <w:b/>
          <w:sz w:val="20"/>
          <w:szCs w:val="20"/>
          <w:lang w:val="hy-AM"/>
        </w:rPr>
        <w:t>ԳՀԱՊՁԲ-202</w:t>
      </w:r>
      <w:r>
        <w:rPr>
          <w:rFonts w:ascii="GHEA Grapalat" w:hAnsi="GHEA Grapalat"/>
          <w:b/>
          <w:sz w:val="20"/>
          <w:szCs w:val="20"/>
          <w:lang w:val="hy-AM"/>
        </w:rPr>
        <w:t>3/</w:t>
      </w:r>
      <w:r w:rsidR="006E791A">
        <w:rPr>
          <w:rFonts w:ascii="GHEA Grapalat" w:hAnsi="GHEA Grapalat"/>
          <w:b/>
          <w:sz w:val="20"/>
          <w:szCs w:val="20"/>
          <w:lang w:val="hy-AM"/>
        </w:rPr>
        <w:t>1</w:t>
      </w:r>
      <w:r w:rsidR="00E859F3" w:rsidRPr="00DC4F40">
        <w:rPr>
          <w:rFonts w:ascii="GHEA Grapalat" w:hAnsi="GHEA Grapalat"/>
          <w:b/>
          <w:sz w:val="20"/>
          <w:szCs w:val="20"/>
          <w:lang w:val="hy-AM"/>
        </w:rPr>
        <w:t>5</w:t>
      </w:r>
      <w:r w:rsidRPr="003E2D06">
        <w:rPr>
          <w:rFonts w:ascii="GHEA Grapalat" w:hAnsi="GHEA Grapalat"/>
          <w:b/>
          <w:sz w:val="20"/>
          <w:szCs w:val="20"/>
          <w:lang w:val="hy-AM"/>
        </w:rPr>
        <w:t>-</w:t>
      </w:r>
      <w:r w:rsidR="00413218">
        <w:rPr>
          <w:rFonts w:ascii="GHEA Grapalat" w:hAnsi="GHEA Grapalat"/>
          <w:b/>
          <w:sz w:val="20"/>
          <w:szCs w:val="20"/>
          <w:lang w:val="hy-AM"/>
        </w:rPr>
        <w:t>5</w:t>
      </w:r>
      <w:r w:rsidRPr="003E2D06">
        <w:rPr>
          <w:rFonts w:ascii="GHEA Grapalat" w:hAnsi="GHEA Grapalat"/>
          <w:b/>
          <w:sz w:val="20"/>
          <w:szCs w:val="20"/>
          <w:lang w:val="hy-AM"/>
        </w:rPr>
        <w:t>-ԴԲԳԳԿ</w:t>
      </w:r>
      <w:r w:rsidRPr="003E2D06">
        <w:rPr>
          <w:rFonts w:ascii="GHEA Grapalat" w:hAnsi="GHEA Grapalat"/>
          <w:lang w:val="af-ZA"/>
        </w:rPr>
        <w:t>»</w:t>
      </w:r>
      <w:r w:rsidRPr="003E2D06">
        <w:rPr>
          <w:rFonts w:ascii="GHEA Grapalat" w:hAnsi="GHEA Grapalat"/>
          <w:b/>
          <w:sz w:val="20"/>
          <w:szCs w:val="20"/>
          <w:lang w:val="es-ES"/>
        </w:rPr>
        <w:t xml:space="preserve">  </w:t>
      </w:r>
      <w:r w:rsidRPr="003E2D06">
        <w:rPr>
          <w:rFonts w:ascii="GHEA Grapalat" w:hAnsi="GHEA Grapalat" w:cs="Sylfaen"/>
          <w:b/>
          <w:sz w:val="20"/>
          <w:szCs w:val="20"/>
          <w:lang w:val="es-ES"/>
        </w:rPr>
        <w:t>ծածկագրով</w:t>
      </w:r>
    </w:p>
    <w:p w14:paraId="1B90526C" w14:textId="77777777" w:rsidR="00F46E40" w:rsidRPr="003E2D06" w:rsidRDefault="00F46E40" w:rsidP="00F46E40">
      <w:pPr>
        <w:ind w:firstLine="567"/>
        <w:jc w:val="right"/>
        <w:rPr>
          <w:rFonts w:ascii="GHEA Grapalat" w:hAnsi="GHEA Grapalat" w:cs="Arial"/>
          <w:b/>
          <w:sz w:val="20"/>
          <w:szCs w:val="20"/>
          <w:lang w:val="es-ES"/>
        </w:rPr>
      </w:pPr>
      <w:r w:rsidRPr="003E2D06">
        <w:rPr>
          <w:rFonts w:ascii="GHEA Grapalat" w:hAnsi="GHEA Grapalat" w:cs="Sylfaen"/>
          <w:b/>
          <w:sz w:val="20"/>
          <w:szCs w:val="20"/>
          <w:lang w:val="es-ES"/>
        </w:rPr>
        <w:t>գնանշման հարցման հրավերի</w:t>
      </w:r>
    </w:p>
    <w:p w14:paraId="60AA8AA0" w14:textId="77777777" w:rsidR="00071D1C" w:rsidRPr="00F46E40" w:rsidRDefault="00071D1C" w:rsidP="00EF3662">
      <w:pPr>
        <w:jc w:val="right"/>
        <w:rPr>
          <w:rFonts w:ascii="GHEA Grapalat" w:hAnsi="GHEA Grapalat"/>
          <w:i/>
          <w:sz w:val="20"/>
          <w:lang w:val="es-ES"/>
        </w:rPr>
      </w:pPr>
    </w:p>
    <w:p w14:paraId="66AA926F" w14:textId="540A8610" w:rsidR="00071D1C" w:rsidRPr="00F46E40" w:rsidRDefault="00071D1C" w:rsidP="00F46E40">
      <w:pPr>
        <w:ind w:left="-142" w:firstLine="142"/>
        <w:jc w:val="center"/>
        <w:rPr>
          <w:rFonts w:ascii="GHEA Grapalat" w:hAnsi="GHEA Grapalat"/>
          <w:b/>
          <w:sz w:val="22"/>
          <w:lang w:val="hy-AM"/>
        </w:rPr>
      </w:pPr>
      <w:r w:rsidRPr="00A71D81">
        <w:rPr>
          <w:rFonts w:ascii="GHEA Grapalat" w:hAnsi="GHEA Grapalat" w:cs="Sylfaen"/>
          <w:b/>
          <w:sz w:val="22"/>
          <w:lang w:val="hy-AM"/>
        </w:rPr>
        <w:t>ԱՊՐԱՆՔԻ ՄԱՏԱԿԱՐԱՐՄԱՆ</w:t>
      </w:r>
      <w:r w:rsidR="00F46E40">
        <w:rPr>
          <w:rFonts w:ascii="GHEA Grapalat" w:hAnsi="GHEA Grapalat"/>
          <w:b/>
          <w:sz w:val="22"/>
          <w:lang w:val="hy-AM"/>
        </w:rPr>
        <w:t xml:space="preserve"> </w:t>
      </w: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0A71A9" w:rsidR="00071D1C" w:rsidRPr="00A71D81" w:rsidRDefault="00071D1C" w:rsidP="00EF3662">
      <w:pPr>
        <w:ind w:firstLine="720"/>
        <w:jc w:val="both"/>
        <w:rPr>
          <w:rFonts w:ascii="GHEA Grapalat" w:hAnsi="GHEA Grapalat"/>
          <w:sz w:val="20"/>
          <w:lang w:val="hy-AM"/>
        </w:rPr>
      </w:pPr>
      <w:r w:rsidRPr="00A71D81">
        <w:rPr>
          <w:rFonts w:ascii="GHEA Grapalat" w:hAnsi="GHEA Grapalat"/>
          <w:u w:val="single"/>
          <w:lang w:val="hy-AM"/>
        </w:rPr>
        <w:t xml:space="preserve">                         </w:t>
      </w:r>
      <w:r w:rsidRPr="00A71D81">
        <w:rPr>
          <w:rFonts w:ascii="GHEA Grapalat" w:hAnsi="GHEA Grapalat"/>
          <w:sz w:val="20"/>
          <w:lang w:val="hy-AM"/>
        </w:rPr>
        <w:t>-ը ի դեմս _____</w:t>
      </w:r>
      <w:r w:rsidRPr="00A71D81">
        <w:rPr>
          <w:rFonts w:ascii="GHEA Grapalat" w:hAnsi="GHEA Grapalat"/>
          <w:sz w:val="20"/>
          <w:u w:val="single"/>
          <w:lang w:val="hy-AM"/>
        </w:rPr>
        <w:t xml:space="preserve">                     </w:t>
      </w:r>
      <w:r w:rsidRPr="00A71D81">
        <w:rPr>
          <w:rFonts w:ascii="GHEA Grapalat" w:hAnsi="GHEA Grapalat"/>
          <w:sz w:val="20"/>
          <w:lang w:val="hy-AM"/>
        </w:rPr>
        <w:t>-ի, որը գործում է</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4A2E6046"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Pr="005E167C">
        <w:rPr>
          <w:rFonts w:ascii="GHEA Grapalat" w:hAnsi="GHEA Grapalat"/>
          <w:sz w:val="20"/>
          <w:lang w:val="hy-AM"/>
        </w:rPr>
        <w:t xml:space="preserve"> </w:t>
      </w:r>
      <w:r w:rsidR="005E167C" w:rsidRPr="005E167C">
        <w:rPr>
          <w:rFonts w:ascii="GHEA Grapalat" w:hAnsi="GHEA Grapalat"/>
          <w:sz w:val="20"/>
          <w:lang w:val="hy-AM"/>
        </w:rPr>
        <w:t>10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4D70A04D" w14:textId="47C98238"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5E167C" w:rsidRPr="005E167C">
        <w:rPr>
          <w:rFonts w:ascii="GHEA Grapalat" w:hAnsi="GHEA Grapalat"/>
          <w:sz w:val="20"/>
          <w:lang w:val="hy-AM"/>
        </w:rPr>
        <w:t>10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1C5C1B9B" w:rsidR="00071D1C" w:rsidRDefault="00071D1C" w:rsidP="00EF3662">
      <w:pPr>
        <w:ind w:firstLine="709"/>
        <w:jc w:val="both"/>
        <w:rPr>
          <w:rFonts w:ascii="GHEA Grapalat" w:hAnsi="GHEA Grapalat"/>
          <w:lang w:val="hy-AM"/>
        </w:rPr>
      </w:pPr>
    </w:p>
    <w:p w14:paraId="149BDBA8" w14:textId="77777777" w:rsidR="00F46E40" w:rsidRPr="00A71D81" w:rsidRDefault="00F46E40" w:rsidP="00EF3662">
      <w:pPr>
        <w:ind w:firstLine="709"/>
        <w:jc w:val="both"/>
        <w:rPr>
          <w:rFonts w:ascii="GHEA Grapalat" w:hAnsi="GHEA Grapalat"/>
          <w:lang w:val="hy-AM"/>
        </w:rPr>
      </w:pPr>
    </w:p>
    <w:p w14:paraId="3A34DA54" w14:textId="3D310711" w:rsidR="00071D1C" w:rsidRPr="00F46E40" w:rsidRDefault="00071D1C" w:rsidP="00F46E40">
      <w:pPr>
        <w:pStyle w:val="aff"/>
        <w:numPr>
          <w:ilvl w:val="0"/>
          <w:numId w:val="3"/>
        </w:numPr>
        <w:jc w:val="center"/>
        <w:rPr>
          <w:rFonts w:ascii="GHEA Grapalat" w:hAnsi="GHEA Grapalat"/>
          <w:b/>
          <w:sz w:val="20"/>
          <w:lang w:val="hy-AM"/>
        </w:rPr>
      </w:pPr>
      <w:r w:rsidRPr="00F46E40">
        <w:rPr>
          <w:rFonts w:ascii="GHEA Grapalat" w:hAnsi="GHEA Grapalat"/>
          <w:b/>
          <w:sz w:val="20"/>
          <w:lang w:val="hy-AM"/>
        </w:rPr>
        <w:lastRenderedPageBreak/>
        <w:t>ՊԱՅՄԱՆԱԳՐԻ ԳԻՆԸ ԵՎ ՎՃԱՐՄԱՆ ԿԱՐԳԸ</w:t>
      </w:r>
    </w:p>
    <w:p w14:paraId="3EC596A5" w14:textId="77777777" w:rsidR="00F46E40" w:rsidRPr="00F46E40" w:rsidRDefault="00F46E40" w:rsidP="00F46E40">
      <w:pPr>
        <w:pStyle w:val="aff"/>
        <w:rPr>
          <w:rFonts w:ascii="GHEA Grapalat" w:hAnsi="GHEA Grapalat"/>
          <w:b/>
          <w:sz w:val="20"/>
          <w:lang w:val="hy-AM"/>
        </w:rPr>
      </w:pP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6"/>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1428A4B"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3.</w:t>
      </w:r>
      <w:r w:rsidR="003F4C41">
        <w:rPr>
          <w:rFonts w:ascii="GHEA Grapalat" w:hAnsi="GHEA Grapalat"/>
          <w:sz w:val="20"/>
          <w:lang w:val="hy-AM"/>
        </w:rPr>
        <w:t>2</w:t>
      </w:r>
      <w:r w:rsidRPr="00A71D81">
        <w:rPr>
          <w:rFonts w:ascii="GHEA Grapalat" w:hAnsi="GHEA Grapalat"/>
          <w:sz w:val="20"/>
          <w:lang w:val="hy-AM"/>
        </w:rPr>
        <w:t xml:space="preserve">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A2359C">
        <w:rPr>
          <w:rFonts w:ascii="GHEA Grapalat" w:hAnsi="GHEA Grapalat"/>
          <w:sz w:val="20"/>
          <w:lang w:val="hy-AM"/>
        </w:rPr>
        <w:t>30</w:t>
      </w:r>
      <w:r w:rsidRPr="00A71D81">
        <w:rPr>
          <w:rFonts w:ascii="GHEA Grapalat" w:hAnsi="GHEA Grapalat"/>
          <w:sz w:val="20"/>
          <w:lang w:val="hy-AM"/>
        </w:rPr>
        <w:t xml:space="preserve">-ը: </w:t>
      </w:r>
    </w:p>
    <w:p w14:paraId="232C4BAF" w14:textId="525DA9AA" w:rsidR="0038505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F4C41">
        <w:rPr>
          <w:rFonts w:ascii="GHEA Grapalat" w:hAnsi="GHEA Grapalat"/>
          <w:sz w:val="20"/>
          <w:lang w:val="hy-AM"/>
        </w:rPr>
        <w:t>:</w:t>
      </w:r>
    </w:p>
    <w:p w14:paraId="67E8359D" w14:textId="77777777" w:rsidR="003F4C41" w:rsidRDefault="003F4C41" w:rsidP="00EF3662">
      <w:pPr>
        <w:ind w:firstLine="709"/>
        <w:jc w:val="both"/>
        <w:rPr>
          <w:rFonts w:ascii="GHEA Grapalat" w:hAnsi="GHEA Grapalat"/>
          <w:sz w:val="20"/>
          <w:lang w:val="hy-AM"/>
        </w:rPr>
      </w:pPr>
    </w:p>
    <w:p w14:paraId="36495110" w14:textId="7BCAD901" w:rsidR="00071D1C" w:rsidRPr="00A2359C" w:rsidRDefault="00071D1C" w:rsidP="00A2359C">
      <w:pPr>
        <w:pStyle w:val="aff"/>
        <w:numPr>
          <w:ilvl w:val="0"/>
          <w:numId w:val="3"/>
        </w:numPr>
        <w:jc w:val="center"/>
        <w:rPr>
          <w:rFonts w:ascii="GHEA Grapalat" w:hAnsi="GHEA Grapalat"/>
          <w:b/>
          <w:sz w:val="20"/>
          <w:lang w:val="hy-AM"/>
        </w:rPr>
      </w:pPr>
      <w:r w:rsidRPr="00A2359C">
        <w:rPr>
          <w:rFonts w:ascii="GHEA Grapalat" w:hAnsi="GHEA Grapalat"/>
          <w:b/>
          <w:sz w:val="20"/>
          <w:lang w:val="hy-AM"/>
        </w:rPr>
        <w:t>ԱՊՐԱՆՔԻ ՈՐԱԿԸ ԵՎ ԵՐԱՇԽԻՔԸ</w:t>
      </w:r>
    </w:p>
    <w:p w14:paraId="56B1BDCA" w14:textId="77777777" w:rsidR="00A2359C" w:rsidRPr="00A2359C" w:rsidRDefault="00A2359C" w:rsidP="00A2359C">
      <w:pPr>
        <w:pStyle w:val="aff"/>
        <w:rPr>
          <w:rFonts w:ascii="GHEA Grapalat" w:hAnsi="GHEA Grapalat"/>
          <w:b/>
          <w:sz w:val="20"/>
          <w:lang w:val="hy-AM"/>
        </w:rPr>
      </w:pP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926AED" w:rsidRDefault="00710307" w:rsidP="00EF3662">
      <w:pPr>
        <w:ind w:firstLine="709"/>
        <w:jc w:val="center"/>
        <w:rPr>
          <w:rFonts w:ascii="GHEA Grapalat" w:hAnsi="GHEA Grapalat"/>
          <w:b/>
          <w:sz w:val="20"/>
          <w:lang w:val="pt-BR"/>
        </w:rPr>
      </w:pPr>
    </w:p>
    <w:p w14:paraId="0D60734D" w14:textId="3B8669D6" w:rsidR="009E45F3" w:rsidRPr="003F4C41" w:rsidRDefault="009E45F3" w:rsidP="003F4C41">
      <w:pPr>
        <w:pStyle w:val="aff"/>
        <w:numPr>
          <w:ilvl w:val="0"/>
          <w:numId w:val="3"/>
        </w:numPr>
        <w:jc w:val="center"/>
        <w:rPr>
          <w:rFonts w:ascii="GHEA Grapalat" w:hAnsi="GHEA Grapalat"/>
          <w:b/>
          <w:sz w:val="20"/>
          <w:lang w:val="hy-AM"/>
        </w:rPr>
      </w:pPr>
      <w:r w:rsidRPr="003F4C41">
        <w:rPr>
          <w:rFonts w:ascii="GHEA Grapalat" w:hAnsi="GHEA Grapalat"/>
          <w:b/>
          <w:sz w:val="20"/>
          <w:lang w:val="hy-AM"/>
        </w:rPr>
        <w:t>ԱՊՐԱՆՔԻ ՀԱՆՁՆՈՒՄԸ ԵՎ ԸՆԴՈՒՆՈՒՄԸ</w:t>
      </w:r>
    </w:p>
    <w:p w14:paraId="29D06A30" w14:textId="77777777" w:rsidR="003F4C41" w:rsidRPr="003F4C41" w:rsidRDefault="003F4C41" w:rsidP="003F4C41">
      <w:pPr>
        <w:pStyle w:val="aff"/>
        <w:rPr>
          <w:rFonts w:ascii="GHEA Grapalat" w:hAnsi="GHEA Grapalat"/>
          <w:b/>
          <w:sz w:val="20"/>
          <w:lang w:val="hy-AM"/>
        </w:rPr>
      </w:pP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DCA370C"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A232D9" w:rsidRPr="007168E5">
        <w:rPr>
          <w:rFonts w:ascii="GHEA Grapalat" w:hAnsi="GHEA Grapalat" w:cs="Sylfaen"/>
          <w:sz w:val="20"/>
          <w:szCs w:val="20"/>
          <w:lang w:val="hy-AM"/>
        </w:rPr>
        <w:t xml:space="preserve"> </w:t>
      </w:r>
      <w:r w:rsidR="007168E5" w:rsidRPr="007168E5">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7CC5D42"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7168E5">
        <w:rPr>
          <w:rFonts w:ascii="GHEA Grapalat" w:hAnsi="GHEA Grapalat" w:cs="Sylfaen"/>
          <w:sz w:val="20"/>
          <w:szCs w:val="20"/>
          <w:lang w:val="hy-AM"/>
        </w:rPr>
        <w:t xml:space="preserve"> </w:t>
      </w:r>
      <w:r w:rsidR="007168E5" w:rsidRPr="007168E5">
        <w:rPr>
          <w:rFonts w:ascii="GHEA Grapalat" w:hAnsi="GHEA Grapalat" w:cs="Sylfaen"/>
          <w:sz w:val="20"/>
          <w:szCs w:val="20"/>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01A21B44" w:rsidR="009123CA" w:rsidRDefault="009123CA" w:rsidP="00EF3662">
      <w:pPr>
        <w:ind w:firstLine="720"/>
        <w:jc w:val="both"/>
        <w:rPr>
          <w:rFonts w:ascii="GHEA Grapalat" w:hAnsi="GHEA Grapalat" w:cs="Sylfaen"/>
          <w:sz w:val="20"/>
          <w:lang w:val="hy-AM"/>
        </w:rPr>
      </w:pPr>
    </w:p>
    <w:p w14:paraId="67F5CD26" w14:textId="7E443892" w:rsidR="009123CA" w:rsidRPr="007168E5" w:rsidRDefault="009123CA" w:rsidP="007168E5">
      <w:pPr>
        <w:pStyle w:val="aff"/>
        <w:numPr>
          <w:ilvl w:val="0"/>
          <w:numId w:val="3"/>
        </w:numPr>
        <w:jc w:val="center"/>
        <w:rPr>
          <w:rFonts w:ascii="GHEA Grapalat" w:hAnsi="GHEA Grapalat"/>
          <w:b/>
          <w:sz w:val="20"/>
          <w:lang w:val="hy-AM"/>
        </w:rPr>
      </w:pPr>
      <w:r w:rsidRPr="007168E5">
        <w:rPr>
          <w:rFonts w:ascii="GHEA Grapalat" w:hAnsi="GHEA Grapalat"/>
          <w:b/>
          <w:sz w:val="20"/>
          <w:lang w:val="hy-AM"/>
        </w:rPr>
        <w:t>ԿՈՂՄԵՐԻ ՊԱՏԱՍԽԱՆԱՏՎՈՒԹՅՈՒՆԸ</w:t>
      </w:r>
    </w:p>
    <w:p w14:paraId="7801F5EB" w14:textId="77777777" w:rsidR="007168E5" w:rsidRPr="007168E5" w:rsidRDefault="007168E5" w:rsidP="007168E5">
      <w:pPr>
        <w:pStyle w:val="aff"/>
        <w:rPr>
          <w:rFonts w:ascii="GHEA Grapalat" w:hAnsi="GHEA Grapalat"/>
          <w:b/>
          <w:sz w:val="20"/>
          <w:lang w:val="hy-AM"/>
        </w:rPr>
      </w:pP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7"/>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926AED">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A71D81">
        <w:rPr>
          <w:rFonts w:ascii="GHEA Grapalat" w:hAnsi="GHEA Grapalat" w:cs="Sylfaen"/>
          <w:sz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8"/>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9"/>
      </w:r>
    </w:p>
    <w:p w14:paraId="79755B27" w14:textId="7CE1C46D"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926AED">
        <w:rPr>
          <w:rFonts w:ascii="GHEA Grapalat" w:hAnsi="GHEA Grapalat" w:cs="Sylfaen"/>
          <w:sz w:val="20"/>
          <w:lang w:val="hy-AM"/>
        </w:rPr>
        <w:t>7</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6"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w:t>
      </w:r>
      <w:r w:rsidR="00323B33" w:rsidRPr="00A71D81">
        <w:rPr>
          <w:rFonts w:ascii="GHEA Grapalat" w:hAnsi="GHEA Grapalat"/>
          <w:sz w:val="20"/>
          <w:szCs w:val="20"/>
          <w:lang w:val="hy-AM" w:eastAsia="ru-RU"/>
        </w:rPr>
        <w:lastRenderedPageBreak/>
        <w:t xml:space="preserve">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6"/>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6BD6C03D"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7168E5" w:rsidRPr="00A71D81">
        <w:rPr>
          <w:rFonts w:ascii="GHEA Grapalat" w:hAnsi="GHEA Grapalat"/>
          <w:b/>
          <w:sz w:val="20"/>
          <w:lang w:val="hy-AM"/>
        </w:rPr>
        <w:t>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7A3B18CE" w14:textId="77777777" w:rsidR="00071D1C" w:rsidRPr="00643FEC"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6BC4BC4" w14:textId="5DAE07AE"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r w:rsidR="0088021C" w:rsidRPr="00466361">
        <w:rPr>
          <w:rFonts w:ascii="GHEA Grapalat" w:hAnsi="GHEA Grapalat"/>
          <w:sz w:val="18"/>
          <w:lang w:val="hy-AM"/>
        </w:rPr>
        <w:t>*</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3"/>
        <w:gridCol w:w="1530"/>
        <w:gridCol w:w="1737"/>
        <w:gridCol w:w="3459"/>
        <w:gridCol w:w="690"/>
        <w:gridCol w:w="716"/>
        <w:gridCol w:w="1127"/>
        <w:gridCol w:w="1127"/>
        <w:gridCol w:w="921"/>
        <w:gridCol w:w="935"/>
        <w:gridCol w:w="1502"/>
      </w:tblGrid>
      <w:tr w:rsidR="00071D1C" w:rsidRPr="0088021C" w14:paraId="3342AEC9" w14:textId="77777777" w:rsidTr="00906CB0">
        <w:tc>
          <w:tcPr>
            <w:tcW w:w="15197" w:type="dxa"/>
            <w:gridSpan w:val="11"/>
          </w:tcPr>
          <w:p w14:paraId="5280D39A" w14:textId="77777777" w:rsidR="00071D1C" w:rsidRPr="0088021C" w:rsidRDefault="00071D1C" w:rsidP="00EF3662">
            <w:pPr>
              <w:jc w:val="center"/>
              <w:rPr>
                <w:rFonts w:ascii="GHEA Grapalat" w:hAnsi="GHEA Grapalat"/>
                <w:sz w:val="18"/>
              </w:rPr>
            </w:pPr>
            <w:r w:rsidRPr="0088021C">
              <w:rPr>
                <w:rFonts w:ascii="GHEA Grapalat" w:hAnsi="GHEA Grapalat"/>
                <w:sz w:val="18"/>
              </w:rPr>
              <w:t>Ապրանքի</w:t>
            </w:r>
          </w:p>
        </w:tc>
      </w:tr>
      <w:tr w:rsidR="006F4EC7" w:rsidRPr="0088021C" w14:paraId="767E5C25" w14:textId="77777777" w:rsidTr="006F4EC7">
        <w:trPr>
          <w:trHeight w:val="219"/>
        </w:trPr>
        <w:tc>
          <w:tcPr>
            <w:tcW w:w="1453" w:type="dxa"/>
            <w:vMerge w:val="restart"/>
            <w:vAlign w:val="center"/>
          </w:tcPr>
          <w:p w14:paraId="203827D1" w14:textId="77777777" w:rsidR="006F4EC7" w:rsidRPr="0088021C" w:rsidRDefault="006F4EC7" w:rsidP="00EF3662">
            <w:pPr>
              <w:jc w:val="center"/>
              <w:rPr>
                <w:rFonts w:ascii="GHEA Grapalat" w:hAnsi="GHEA Grapalat"/>
                <w:sz w:val="18"/>
              </w:rPr>
            </w:pPr>
            <w:r w:rsidRPr="0088021C">
              <w:rPr>
                <w:rFonts w:ascii="GHEA Grapalat" w:hAnsi="GHEA Grapalat"/>
                <w:sz w:val="18"/>
              </w:rPr>
              <w:t>հրավերով նախատեսված չափաբաժնի համարը</w:t>
            </w:r>
          </w:p>
        </w:tc>
        <w:tc>
          <w:tcPr>
            <w:tcW w:w="1530" w:type="dxa"/>
            <w:vMerge w:val="restart"/>
            <w:vAlign w:val="center"/>
          </w:tcPr>
          <w:p w14:paraId="255C4BC1" w14:textId="77777777" w:rsidR="006F4EC7" w:rsidRPr="0088021C" w:rsidRDefault="006F4EC7" w:rsidP="00EF3662">
            <w:pPr>
              <w:jc w:val="center"/>
              <w:rPr>
                <w:rFonts w:ascii="GHEA Grapalat" w:hAnsi="GHEA Grapalat"/>
                <w:sz w:val="18"/>
              </w:rPr>
            </w:pPr>
            <w:r w:rsidRPr="0088021C">
              <w:rPr>
                <w:rFonts w:ascii="GHEA Grapalat" w:hAnsi="GHEA Grapalat"/>
                <w:sz w:val="18"/>
              </w:rPr>
              <w:t>գնումների պլանով նախատեսված միջանցիկ ծածկագիրը` ըստ ԳՄԱ դասակարգման (CPV)</w:t>
            </w:r>
          </w:p>
        </w:tc>
        <w:tc>
          <w:tcPr>
            <w:tcW w:w="1737" w:type="dxa"/>
            <w:vMerge w:val="restart"/>
            <w:vAlign w:val="center"/>
          </w:tcPr>
          <w:p w14:paraId="60D2E1E2" w14:textId="77777777" w:rsidR="006F4EC7" w:rsidRPr="0088021C" w:rsidRDefault="006F4EC7" w:rsidP="00EF3662">
            <w:pPr>
              <w:jc w:val="center"/>
              <w:rPr>
                <w:rFonts w:ascii="GHEA Grapalat" w:hAnsi="GHEA Grapalat"/>
                <w:sz w:val="18"/>
              </w:rPr>
            </w:pPr>
            <w:r w:rsidRPr="0088021C">
              <w:rPr>
                <w:rFonts w:ascii="GHEA Grapalat" w:hAnsi="GHEA Grapalat"/>
                <w:sz w:val="18"/>
              </w:rPr>
              <w:t xml:space="preserve">անվանումը </w:t>
            </w:r>
          </w:p>
        </w:tc>
        <w:tc>
          <w:tcPr>
            <w:tcW w:w="3459" w:type="dxa"/>
            <w:vMerge w:val="restart"/>
            <w:vAlign w:val="center"/>
          </w:tcPr>
          <w:p w14:paraId="037DFFA0" w14:textId="77777777" w:rsidR="006F4EC7" w:rsidRPr="0088021C" w:rsidRDefault="006F4EC7" w:rsidP="00EF3662">
            <w:pPr>
              <w:jc w:val="center"/>
              <w:rPr>
                <w:rFonts w:ascii="GHEA Grapalat" w:hAnsi="GHEA Grapalat"/>
                <w:sz w:val="18"/>
              </w:rPr>
            </w:pPr>
            <w:r w:rsidRPr="0088021C">
              <w:rPr>
                <w:rFonts w:ascii="GHEA Grapalat" w:hAnsi="GHEA Grapalat"/>
                <w:sz w:val="18"/>
              </w:rPr>
              <w:t>տեխնիկական բնութագիրը</w:t>
            </w:r>
          </w:p>
        </w:tc>
        <w:tc>
          <w:tcPr>
            <w:tcW w:w="690" w:type="dxa"/>
            <w:vMerge w:val="restart"/>
            <w:vAlign w:val="center"/>
          </w:tcPr>
          <w:p w14:paraId="13C45579" w14:textId="7288D910" w:rsidR="006F4EC7" w:rsidRPr="0088021C" w:rsidRDefault="006F4EC7" w:rsidP="00EF3662">
            <w:pPr>
              <w:jc w:val="center"/>
              <w:rPr>
                <w:rFonts w:ascii="GHEA Grapalat" w:hAnsi="GHEA Grapalat"/>
                <w:sz w:val="18"/>
              </w:rPr>
            </w:pPr>
            <w:r w:rsidRPr="0088021C">
              <w:rPr>
                <w:rFonts w:ascii="GHEA Grapalat" w:hAnsi="GHEA Grapalat"/>
                <w:sz w:val="18"/>
              </w:rPr>
              <w:t>չ/մ</w:t>
            </w:r>
          </w:p>
        </w:tc>
        <w:tc>
          <w:tcPr>
            <w:tcW w:w="716" w:type="dxa"/>
            <w:vMerge w:val="restart"/>
            <w:vAlign w:val="center"/>
          </w:tcPr>
          <w:p w14:paraId="6E0FCD35" w14:textId="77777777" w:rsidR="006F4EC7" w:rsidRPr="0088021C" w:rsidRDefault="006F4EC7" w:rsidP="00EF3662">
            <w:pPr>
              <w:jc w:val="center"/>
              <w:rPr>
                <w:rFonts w:ascii="GHEA Grapalat" w:hAnsi="GHEA Grapalat"/>
                <w:sz w:val="18"/>
              </w:rPr>
            </w:pPr>
            <w:r w:rsidRPr="0088021C">
              <w:rPr>
                <w:rFonts w:ascii="GHEA Grapalat" w:hAnsi="GHEA Grapalat"/>
                <w:sz w:val="18"/>
              </w:rPr>
              <w:t>միավոր գինը/ՀՀ դրամ</w:t>
            </w:r>
          </w:p>
        </w:tc>
        <w:tc>
          <w:tcPr>
            <w:tcW w:w="1127" w:type="dxa"/>
            <w:vMerge w:val="restart"/>
            <w:vAlign w:val="center"/>
          </w:tcPr>
          <w:p w14:paraId="6F406AAE" w14:textId="77777777" w:rsidR="006F4EC7" w:rsidRPr="0088021C" w:rsidRDefault="006F4EC7" w:rsidP="00EF3662">
            <w:pPr>
              <w:jc w:val="center"/>
              <w:rPr>
                <w:rFonts w:ascii="GHEA Grapalat" w:hAnsi="GHEA Grapalat"/>
                <w:sz w:val="18"/>
              </w:rPr>
            </w:pPr>
            <w:r w:rsidRPr="0088021C">
              <w:rPr>
                <w:rFonts w:ascii="GHEA Grapalat" w:hAnsi="GHEA Grapalat"/>
                <w:sz w:val="18"/>
              </w:rPr>
              <w:t>ընդհանուր գինը/ՀՀ դրամ</w:t>
            </w:r>
          </w:p>
        </w:tc>
        <w:tc>
          <w:tcPr>
            <w:tcW w:w="1127" w:type="dxa"/>
            <w:vMerge w:val="restart"/>
            <w:vAlign w:val="center"/>
          </w:tcPr>
          <w:p w14:paraId="15497BF1" w14:textId="77777777" w:rsidR="006F4EC7" w:rsidRPr="0088021C" w:rsidRDefault="006F4EC7" w:rsidP="00EF3662">
            <w:pPr>
              <w:jc w:val="center"/>
              <w:rPr>
                <w:rFonts w:ascii="GHEA Grapalat" w:hAnsi="GHEA Grapalat"/>
                <w:sz w:val="18"/>
              </w:rPr>
            </w:pPr>
            <w:r w:rsidRPr="0088021C">
              <w:rPr>
                <w:rFonts w:ascii="GHEA Grapalat" w:hAnsi="GHEA Grapalat"/>
                <w:sz w:val="18"/>
              </w:rPr>
              <w:t>ընդհանուր քանակը</w:t>
            </w:r>
          </w:p>
        </w:tc>
        <w:tc>
          <w:tcPr>
            <w:tcW w:w="3358" w:type="dxa"/>
            <w:gridSpan w:val="3"/>
            <w:vAlign w:val="center"/>
          </w:tcPr>
          <w:p w14:paraId="3F24813A" w14:textId="77777777" w:rsidR="006F4EC7" w:rsidRPr="0088021C" w:rsidRDefault="006F4EC7" w:rsidP="00EF3662">
            <w:pPr>
              <w:jc w:val="center"/>
              <w:rPr>
                <w:rFonts w:ascii="GHEA Grapalat" w:hAnsi="GHEA Grapalat"/>
                <w:sz w:val="18"/>
              </w:rPr>
            </w:pPr>
            <w:r w:rsidRPr="0088021C">
              <w:rPr>
                <w:rFonts w:ascii="GHEA Grapalat" w:hAnsi="GHEA Grapalat"/>
                <w:sz w:val="18"/>
              </w:rPr>
              <w:t>մատակարարման</w:t>
            </w:r>
          </w:p>
        </w:tc>
      </w:tr>
      <w:tr w:rsidR="006F4EC7" w:rsidRPr="0088021C" w14:paraId="199E1A9C" w14:textId="77777777" w:rsidTr="006F4EC7">
        <w:trPr>
          <w:trHeight w:val="445"/>
        </w:trPr>
        <w:tc>
          <w:tcPr>
            <w:tcW w:w="1453" w:type="dxa"/>
            <w:vMerge/>
            <w:vAlign w:val="center"/>
          </w:tcPr>
          <w:p w14:paraId="68A1DB9E" w14:textId="77777777" w:rsidR="006F4EC7" w:rsidRPr="0088021C" w:rsidRDefault="006F4EC7" w:rsidP="00EF3662">
            <w:pPr>
              <w:jc w:val="center"/>
              <w:rPr>
                <w:rFonts w:ascii="GHEA Grapalat" w:hAnsi="GHEA Grapalat"/>
                <w:sz w:val="18"/>
              </w:rPr>
            </w:pPr>
          </w:p>
        </w:tc>
        <w:tc>
          <w:tcPr>
            <w:tcW w:w="1530" w:type="dxa"/>
            <w:vMerge/>
            <w:vAlign w:val="center"/>
          </w:tcPr>
          <w:p w14:paraId="2473370F" w14:textId="77777777" w:rsidR="006F4EC7" w:rsidRPr="0088021C" w:rsidRDefault="006F4EC7" w:rsidP="00EF3662">
            <w:pPr>
              <w:jc w:val="center"/>
              <w:rPr>
                <w:rFonts w:ascii="GHEA Grapalat" w:hAnsi="GHEA Grapalat"/>
                <w:sz w:val="18"/>
              </w:rPr>
            </w:pPr>
          </w:p>
        </w:tc>
        <w:tc>
          <w:tcPr>
            <w:tcW w:w="1737" w:type="dxa"/>
            <w:vMerge/>
            <w:vAlign w:val="center"/>
          </w:tcPr>
          <w:p w14:paraId="7313FB2F" w14:textId="77777777" w:rsidR="006F4EC7" w:rsidRPr="0088021C" w:rsidRDefault="006F4EC7" w:rsidP="00EF3662">
            <w:pPr>
              <w:jc w:val="center"/>
              <w:rPr>
                <w:rFonts w:ascii="GHEA Grapalat" w:hAnsi="GHEA Grapalat"/>
                <w:sz w:val="18"/>
              </w:rPr>
            </w:pPr>
          </w:p>
        </w:tc>
        <w:tc>
          <w:tcPr>
            <w:tcW w:w="3459" w:type="dxa"/>
            <w:vMerge/>
            <w:vAlign w:val="center"/>
          </w:tcPr>
          <w:p w14:paraId="4AA48BAE" w14:textId="77777777" w:rsidR="006F4EC7" w:rsidRPr="0088021C" w:rsidRDefault="006F4EC7" w:rsidP="00EF3662">
            <w:pPr>
              <w:jc w:val="center"/>
              <w:rPr>
                <w:rFonts w:ascii="GHEA Grapalat" w:hAnsi="GHEA Grapalat"/>
                <w:sz w:val="18"/>
              </w:rPr>
            </w:pPr>
          </w:p>
        </w:tc>
        <w:tc>
          <w:tcPr>
            <w:tcW w:w="690" w:type="dxa"/>
            <w:vMerge/>
            <w:vAlign w:val="center"/>
          </w:tcPr>
          <w:p w14:paraId="258F5CFE" w14:textId="77777777" w:rsidR="006F4EC7" w:rsidRPr="0088021C" w:rsidRDefault="006F4EC7" w:rsidP="00EF3662">
            <w:pPr>
              <w:jc w:val="center"/>
              <w:rPr>
                <w:rFonts w:ascii="GHEA Grapalat" w:hAnsi="GHEA Grapalat"/>
                <w:sz w:val="18"/>
              </w:rPr>
            </w:pPr>
          </w:p>
        </w:tc>
        <w:tc>
          <w:tcPr>
            <w:tcW w:w="716" w:type="dxa"/>
            <w:vMerge/>
            <w:vAlign w:val="center"/>
          </w:tcPr>
          <w:p w14:paraId="07EF3A65" w14:textId="77777777" w:rsidR="006F4EC7" w:rsidRPr="0088021C" w:rsidRDefault="006F4EC7" w:rsidP="00EF3662">
            <w:pPr>
              <w:jc w:val="center"/>
              <w:rPr>
                <w:rFonts w:ascii="GHEA Grapalat" w:hAnsi="GHEA Grapalat"/>
                <w:sz w:val="18"/>
              </w:rPr>
            </w:pPr>
          </w:p>
        </w:tc>
        <w:tc>
          <w:tcPr>
            <w:tcW w:w="1127" w:type="dxa"/>
            <w:vMerge/>
            <w:vAlign w:val="center"/>
          </w:tcPr>
          <w:p w14:paraId="7F9FD80E" w14:textId="77777777" w:rsidR="006F4EC7" w:rsidRPr="0088021C" w:rsidRDefault="006F4EC7" w:rsidP="00EF3662">
            <w:pPr>
              <w:jc w:val="center"/>
              <w:rPr>
                <w:rFonts w:ascii="GHEA Grapalat" w:hAnsi="GHEA Grapalat"/>
                <w:sz w:val="18"/>
              </w:rPr>
            </w:pPr>
          </w:p>
        </w:tc>
        <w:tc>
          <w:tcPr>
            <w:tcW w:w="1127" w:type="dxa"/>
            <w:vMerge/>
            <w:vAlign w:val="center"/>
          </w:tcPr>
          <w:p w14:paraId="32308719" w14:textId="77777777" w:rsidR="006F4EC7" w:rsidRPr="0088021C" w:rsidRDefault="006F4EC7" w:rsidP="00EF3662">
            <w:pPr>
              <w:jc w:val="center"/>
              <w:rPr>
                <w:rFonts w:ascii="GHEA Grapalat" w:hAnsi="GHEA Grapalat"/>
                <w:sz w:val="18"/>
              </w:rPr>
            </w:pPr>
          </w:p>
        </w:tc>
        <w:tc>
          <w:tcPr>
            <w:tcW w:w="921" w:type="dxa"/>
            <w:vAlign w:val="center"/>
          </w:tcPr>
          <w:p w14:paraId="0ABBA739" w14:textId="77777777" w:rsidR="006F4EC7" w:rsidRPr="0088021C" w:rsidRDefault="006F4EC7" w:rsidP="00EF3662">
            <w:pPr>
              <w:jc w:val="center"/>
              <w:rPr>
                <w:rFonts w:ascii="GHEA Grapalat" w:hAnsi="GHEA Grapalat"/>
                <w:sz w:val="18"/>
              </w:rPr>
            </w:pPr>
            <w:r w:rsidRPr="0088021C">
              <w:rPr>
                <w:rFonts w:ascii="GHEA Grapalat" w:hAnsi="GHEA Grapalat"/>
                <w:sz w:val="18"/>
              </w:rPr>
              <w:t>հասցեն</w:t>
            </w:r>
          </w:p>
        </w:tc>
        <w:tc>
          <w:tcPr>
            <w:tcW w:w="935" w:type="dxa"/>
            <w:vAlign w:val="center"/>
          </w:tcPr>
          <w:p w14:paraId="5C0AE0B7" w14:textId="77777777" w:rsidR="006F4EC7" w:rsidRPr="0088021C" w:rsidRDefault="006F4EC7" w:rsidP="00EF3662">
            <w:pPr>
              <w:jc w:val="center"/>
              <w:rPr>
                <w:rFonts w:ascii="GHEA Grapalat" w:hAnsi="GHEA Grapalat"/>
                <w:sz w:val="18"/>
              </w:rPr>
            </w:pPr>
            <w:r w:rsidRPr="0088021C">
              <w:rPr>
                <w:rFonts w:ascii="GHEA Grapalat" w:hAnsi="GHEA Grapalat"/>
                <w:sz w:val="18"/>
              </w:rPr>
              <w:t>ենթակա քանակը</w:t>
            </w:r>
          </w:p>
        </w:tc>
        <w:tc>
          <w:tcPr>
            <w:tcW w:w="1502" w:type="dxa"/>
            <w:vAlign w:val="center"/>
          </w:tcPr>
          <w:p w14:paraId="285BB05D" w14:textId="3350A0CF" w:rsidR="006F4EC7" w:rsidRPr="0088021C" w:rsidRDefault="006F4EC7" w:rsidP="00EF3662">
            <w:pPr>
              <w:jc w:val="center"/>
              <w:rPr>
                <w:rFonts w:ascii="GHEA Grapalat" w:hAnsi="GHEA Grapalat"/>
                <w:sz w:val="18"/>
              </w:rPr>
            </w:pPr>
            <w:r w:rsidRPr="0088021C">
              <w:rPr>
                <w:rFonts w:ascii="GHEA Grapalat" w:hAnsi="GHEA Grapalat"/>
                <w:sz w:val="18"/>
              </w:rPr>
              <w:t>Ժամկետը</w:t>
            </w:r>
          </w:p>
          <w:p w14:paraId="60899821" w14:textId="77777777" w:rsidR="006F4EC7" w:rsidRPr="0088021C" w:rsidRDefault="006F4EC7" w:rsidP="00EF3662">
            <w:pPr>
              <w:jc w:val="center"/>
              <w:rPr>
                <w:rFonts w:ascii="GHEA Grapalat" w:hAnsi="GHEA Grapalat"/>
                <w:sz w:val="18"/>
              </w:rPr>
            </w:pPr>
          </w:p>
        </w:tc>
      </w:tr>
      <w:tr w:rsidR="006F4EC7" w:rsidRPr="00413218" w14:paraId="2E64C25F" w14:textId="77777777" w:rsidTr="00255EC6">
        <w:trPr>
          <w:trHeight w:val="246"/>
        </w:trPr>
        <w:tc>
          <w:tcPr>
            <w:tcW w:w="1453" w:type="dxa"/>
            <w:vAlign w:val="center"/>
          </w:tcPr>
          <w:p w14:paraId="616F865F" w14:textId="22932C52" w:rsidR="006F4EC7" w:rsidRPr="0088021C" w:rsidRDefault="006F4EC7" w:rsidP="00926AED">
            <w:pPr>
              <w:jc w:val="center"/>
              <w:rPr>
                <w:rFonts w:ascii="GHEA Grapalat" w:hAnsi="GHEA Grapalat"/>
                <w:sz w:val="18"/>
                <w:szCs w:val="18"/>
              </w:rPr>
            </w:pPr>
            <w:r w:rsidRPr="0088021C">
              <w:rPr>
                <w:rFonts w:ascii="GHEA Grapalat" w:hAnsi="GHEA Grapalat" w:cs="Calibri"/>
                <w:color w:val="000000"/>
                <w:sz w:val="18"/>
                <w:szCs w:val="18"/>
                <w:lang w:eastAsia="ru-RU"/>
              </w:rPr>
              <w:t>1</w:t>
            </w:r>
          </w:p>
        </w:tc>
        <w:tc>
          <w:tcPr>
            <w:tcW w:w="1530" w:type="dxa"/>
            <w:vAlign w:val="center"/>
          </w:tcPr>
          <w:p w14:paraId="0E82D118" w14:textId="4A387914" w:rsidR="006F4EC7" w:rsidRPr="0088021C" w:rsidRDefault="00413218" w:rsidP="00926AED">
            <w:pPr>
              <w:jc w:val="center"/>
              <w:rPr>
                <w:rFonts w:ascii="GHEA Grapalat" w:hAnsi="GHEA Grapalat"/>
                <w:sz w:val="18"/>
                <w:szCs w:val="18"/>
              </w:rPr>
            </w:pPr>
            <w:r w:rsidRPr="00413218">
              <w:rPr>
                <w:rFonts w:ascii="GHEA Grapalat" w:hAnsi="GHEA Grapalat"/>
                <w:sz w:val="18"/>
                <w:szCs w:val="18"/>
              </w:rPr>
              <w:t>33691421</w:t>
            </w:r>
          </w:p>
        </w:tc>
        <w:tc>
          <w:tcPr>
            <w:tcW w:w="1737" w:type="dxa"/>
            <w:vAlign w:val="center"/>
          </w:tcPr>
          <w:p w14:paraId="4B9C2C62" w14:textId="0A3CFCAD" w:rsidR="006F4EC7" w:rsidRPr="0088021C" w:rsidRDefault="00413218" w:rsidP="00926AED">
            <w:pPr>
              <w:jc w:val="center"/>
              <w:rPr>
                <w:rFonts w:ascii="GHEA Grapalat" w:hAnsi="GHEA Grapalat"/>
                <w:sz w:val="18"/>
                <w:szCs w:val="18"/>
              </w:rPr>
            </w:pPr>
            <w:r w:rsidRPr="00413218">
              <w:rPr>
                <w:rFonts w:ascii="GHEA Grapalat" w:hAnsi="GHEA Grapalat"/>
                <w:sz w:val="18"/>
                <w:szCs w:val="18"/>
              </w:rPr>
              <w:t>Ֆորմալին 40%</w:t>
            </w:r>
          </w:p>
        </w:tc>
        <w:tc>
          <w:tcPr>
            <w:tcW w:w="3459" w:type="dxa"/>
            <w:vAlign w:val="center"/>
          </w:tcPr>
          <w:p w14:paraId="06FCA3D5" w14:textId="1353AB82" w:rsidR="006F4EC7" w:rsidRPr="0088021C" w:rsidRDefault="00413218" w:rsidP="00926AED">
            <w:pPr>
              <w:jc w:val="center"/>
              <w:rPr>
                <w:rFonts w:ascii="GHEA Grapalat" w:hAnsi="GHEA Grapalat"/>
                <w:sz w:val="16"/>
                <w:szCs w:val="16"/>
              </w:rPr>
            </w:pPr>
            <w:r w:rsidRPr="00413218">
              <w:rPr>
                <w:rFonts w:ascii="GHEA Grapalat" w:hAnsi="GHEA Grapalat"/>
                <w:sz w:val="16"/>
                <w:szCs w:val="16"/>
              </w:rPr>
              <w:t>CH2O, անդուր, սուր հոտով հեղուկ, ունի ախտահանիչ և վարակազերտիչ հատկություն, մ.</w:t>
            </w:r>
            <w:proofErr w:type="gramStart"/>
            <w:r w:rsidRPr="00413218">
              <w:rPr>
                <w:rFonts w:ascii="GHEA Grapalat" w:hAnsi="GHEA Grapalat"/>
                <w:sz w:val="16"/>
                <w:szCs w:val="16"/>
              </w:rPr>
              <w:t>զ.=</w:t>
            </w:r>
            <w:proofErr w:type="gramEnd"/>
            <w:r w:rsidRPr="00413218">
              <w:rPr>
                <w:rFonts w:ascii="GHEA Grapalat" w:hAnsi="GHEA Grapalat"/>
                <w:sz w:val="16"/>
                <w:szCs w:val="16"/>
              </w:rPr>
              <w:t>30:</w:t>
            </w:r>
          </w:p>
        </w:tc>
        <w:tc>
          <w:tcPr>
            <w:tcW w:w="690" w:type="dxa"/>
            <w:vAlign w:val="center"/>
          </w:tcPr>
          <w:p w14:paraId="2525D6E8" w14:textId="1DCB8E41" w:rsidR="006F4EC7" w:rsidRPr="0088021C" w:rsidRDefault="00413218" w:rsidP="00926AED">
            <w:pPr>
              <w:jc w:val="center"/>
              <w:rPr>
                <w:rFonts w:ascii="GHEA Grapalat" w:hAnsi="GHEA Grapalat"/>
                <w:sz w:val="18"/>
                <w:szCs w:val="18"/>
                <w:lang w:val="hy-AM"/>
              </w:rPr>
            </w:pPr>
            <w:r>
              <w:rPr>
                <w:rFonts w:ascii="GHEA Grapalat" w:hAnsi="GHEA Grapalat"/>
                <w:sz w:val="18"/>
                <w:szCs w:val="18"/>
                <w:lang w:val="hy-AM"/>
              </w:rPr>
              <w:t>լիտր</w:t>
            </w:r>
          </w:p>
        </w:tc>
        <w:tc>
          <w:tcPr>
            <w:tcW w:w="716" w:type="dxa"/>
            <w:vAlign w:val="center"/>
          </w:tcPr>
          <w:p w14:paraId="37B2426C" w14:textId="39FC6953" w:rsidR="006F4EC7" w:rsidRPr="00926AED" w:rsidRDefault="006F4EC7" w:rsidP="00926AED">
            <w:pPr>
              <w:jc w:val="center"/>
              <w:rPr>
                <w:rFonts w:ascii="GHEA Grapalat" w:hAnsi="GHEA Grapalat"/>
                <w:sz w:val="20"/>
                <w:lang w:val="hy-AM"/>
              </w:rPr>
            </w:pPr>
          </w:p>
        </w:tc>
        <w:tc>
          <w:tcPr>
            <w:tcW w:w="1127" w:type="dxa"/>
            <w:vAlign w:val="center"/>
          </w:tcPr>
          <w:p w14:paraId="4CAAEF4B" w14:textId="77777777" w:rsidR="006F4EC7" w:rsidRPr="0088021C" w:rsidRDefault="006F4EC7" w:rsidP="00926AED">
            <w:pPr>
              <w:jc w:val="center"/>
              <w:rPr>
                <w:rFonts w:ascii="GHEA Grapalat" w:hAnsi="GHEA Grapalat"/>
                <w:sz w:val="20"/>
              </w:rPr>
            </w:pPr>
          </w:p>
        </w:tc>
        <w:tc>
          <w:tcPr>
            <w:tcW w:w="1127" w:type="dxa"/>
            <w:vAlign w:val="center"/>
          </w:tcPr>
          <w:p w14:paraId="54AAE3B7" w14:textId="4E1774DC" w:rsidR="006F4EC7" w:rsidRPr="0088021C" w:rsidRDefault="00413218" w:rsidP="00926AED">
            <w:pPr>
              <w:jc w:val="center"/>
              <w:rPr>
                <w:rFonts w:ascii="GHEA Grapalat" w:hAnsi="GHEA Grapalat"/>
                <w:sz w:val="20"/>
                <w:lang w:val="hy-AM"/>
              </w:rPr>
            </w:pPr>
            <w:r>
              <w:rPr>
                <w:rFonts w:ascii="GHEA Grapalat" w:hAnsi="GHEA Grapalat"/>
                <w:sz w:val="20"/>
                <w:lang w:val="hy-AM"/>
              </w:rPr>
              <w:t>5</w:t>
            </w:r>
            <w:r w:rsidR="006F4EC7">
              <w:rPr>
                <w:rFonts w:ascii="GHEA Grapalat" w:hAnsi="GHEA Grapalat"/>
                <w:sz w:val="20"/>
                <w:lang w:val="hy-AM"/>
              </w:rPr>
              <w:t>00</w:t>
            </w:r>
          </w:p>
        </w:tc>
        <w:tc>
          <w:tcPr>
            <w:tcW w:w="921" w:type="dxa"/>
            <w:vAlign w:val="center"/>
          </w:tcPr>
          <w:p w14:paraId="3AEECAA8" w14:textId="52B2F17D" w:rsidR="006F4EC7" w:rsidRPr="0088021C" w:rsidRDefault="006F4EC7" w:rsidP="00926AED">
            <w:pPr>
              <w:jc w:val="center"/>
              <w:rPr>
                <w:rFonts w:ascii="GHEA Grapalat" w:hAnsi="GHEA Grapalat"/>
                <w:sz w:val="16"/>
                <w:szCs w:val="16"/>
              </w:rPr>
            </w:pPr>
            <w:proofErr w:type="gramStart"/>
            <w:r w:rsidRPr="0088021C">
              <w:rPr>
                <w:rFonts w:ascii="GHEA Grapalat" w:hAnsi="GHEA Grapalat"/>
                <w:sz w:val="16"/>
                <w:szCs w:val="16"/>
              </w:rPr>
              <w:t>ք.Երևան</w:t>
            </w:r>
            <w:proofErr w:type="gramEnd"/>
            <w:r w:rsidRPr="0088021C">
              <w:rPr>
                <w:rFonts w:ascii="GHEA Grapalat" w:hAnsi="GHEA Grapalat"/>
                <w:sz w:val="16"/>
                <w:szCs w:val="16"/>
              </w:rPr>
              <w:t>, Հերացի 5/1</w:t>
            </w:r>
          </w:p>
        </w:tc>
        <w:tc>
          <w:tcPr>
            <w:tcW w:w="935" w:type="dxa"/>
            <w:vAlign w:val="center"/>
          </w:tcPr>
          <w:p w14:paraId="75E16D70" w14:textId="08D9BAE0" w:rsidR="006F4EC7" w:rsidRPr="0088021C" w:rsidRDefault="00413218" w:rsidP="00926AED">
            <w:pPr>
              <w:jc w:val="center"/>
              <w:rPr>
                <w:rFonts w:ascii="GHEA Grapalat" w:hAnsi="GHEA Grapalat"/>
                <w:sz w:val="20"/>
                <w:lang w:val="hy-AM"/>
              </w:rPr>
            </w:pPr>
            <w:r>
              <w:rPr>
                <w:rFonts w:ascii="GHEA Grapalat" w:hAnsi="GHEA Grapalat"/>
                <w:sz w:val="20"/>
                <w:lang w:val="hy-AM"/>
              </w:rPr>
              <w:t>5</w:t>
            </w:r>
            <w:r w:rsidR="006F4EC7">
              <w:rPr>
                <w:rFonts w:ascii="GHEA Grapalat" w:hAnsi="GHEA Grapalat"/>
                <w:sz w:val="20"/>
                <w:lang w:val="hy-AM"/>
              </w:rPr>
              <w:t>00</w:t>
            </w:r>
          </w:p>
        </w:tc>
        <w:tc>
          <w:tcPr>
            <w:tcW w:w="1502" w:type="dxa"/>
            <w:vAlign w:val="center"/>
          </w:tcPr>
          <w:p w14:paraId="64305CCB" w14:textId="66DC6647" w:rsidR="006F4EC7" w:rsidRPr="0088021C" w:rsidRDefault="006F4EC7" w:rsidP="00926AED">
            <w:pPr>
              <w:jc w:val="center"/>
              <w:rPr>
                <w:rFonts w:ascii="GHEA Grapalat" w:hAnsi="GHEA Grapalat"/>
                <w:sz w:val="16"/>
                <w:szCs w:val="16"/>
                <w:lang w:val="hy-AM"/>
              </w:rPr>
            </w:pPr>
            <w:r w:rsidRPr="0088021C">
              <w:rPr>
                <w:rFonts w:ascii="GHEA Grapalat" w:hAnsi="GHEA Grapalat"/>
                <w:sz w:val="16"/>
                <w:szCs w:val="16"/>
                <w:lang w:val="hy-AM"/>
              </w:rPr>
              <w:t xml:space="preserve">պայմանագրի կնքման օրվանից հաշված </w:t>
            </w:r>
            <w:r w:rsidR="00413218">
              <w:rPr>
                <w:rFonts w:ascii="GHEA Grapalat" w:hAnsi="GHEA Grapalat"/>
                <w:sz w:val="16"/>
                <w:szCs w:val="16"/>
                <w:lang w:val="hy-AM"/>
              </w:rPr>
              <w:t>2</w:t>
            </w:r>
            <w:r w:rsidRPr="0088021C">
              <w:rPr>
                <w:rFonts w:ascii="GHEA Grapalat" w:hAnsi="GHEA Grapalat"/>
                <w:sz w:val="16"/>
                <w:szCs w:val="16"/>
                <w:lang w:val="hy-AM"/>
              </w:rPr>
              <w:t>0 օրացույցային օր</w:t>
            </w:r>
          </w:p>
        </w:tc>
      </w:tr>
    </w:tbl>
    <w:p w14:paraId="736D82D2" w14:textId="77777777" w:rsidR="00D10B0C" w:rsidRPr="00F73D39" w:rsidRDefault="00D10B0C" w:rsidP="00EF3662">
      <w:pPr>
        <w:jc w:val="both"/>
        <w:rPr>
          <w:rFonts w:ascii="GHEA Grapalat" w:hAnsi="GHEA Grapalat"/>
          <w:sz w:val="20"/>
          <w:lang w:val="hy-AM"/>
        </w:rPr>
      </w:pP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09D9590C" w:rsidR="00F954E8" w:rsidRPr="00A71D81" w:rsidRDefault="0088021C" w:rsidP="006F4EC7">
      <w:pPr>
        <w:pStyle w:val="af2"/>
        <w:jc w:val="both"/>
        <w:rPr>
          <w:lang w:val="pt-BR"/>
        </w:rPr>
      </w:pPr>
      <w:r w:rsidRPr="00A71D81">
        <w:rPr>
          <w:rFonts w:ascii="GHEA Grapalat" w:hAnsi="GHEA Grapalat"/>
        </w:rPr>
        <w:t>*</w:t>
      </w:r>
      <w:r w:rsidRPr="0088021C">
        <w:rPr>
          <w:rFonts w:ascii="GHEA Grapalat" w:hAnsi="GHEA Grapalat"/>
          <w:lang w:val="pt-BR"/>
        </w:rPr>
        <w:t xml:space="preserve"> </w:t>
      </w:r>
      <w:r w:rsidRPr="0088021C">
        <w:rPr>
          <w:rFonts w:ascii="GHEA Grapalat" w:hAnsi="GHEA Grapalat" w:cs="Sylfaen"/>
          <w:i/>
          <w:sz w:val="18"/>
          <w:szCs w:val="18"/>
          <w:lang w:val="pt-BR" w:eastAsia="en-US"/>
        </w:rPr>
        <w:t xml:space="preserve">Պարտադիր պայման է ապրանքի չօգտագործված լինելը: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2458"/>
        <w:gridCol w:w="2357"/>
        <w:gridCol w:w="473"/>
        <w:gridCol w:w="473"/>
        <w:gridCol w:w="473"/>
        <w:gridCol w:w="473"/>
        <w:gridCol w:w="638"/>
        <w:gridCol w:w="638"/>
        <w:gridCol w:w="638"/>
        <w:gridCol w:w="638"/>
        <w:gridCol w:w="638"/>
        <w:gridCol w:w="638"/>
        <w:gridCol w:w="638"/>
        <w:gridCol w:w="638"/>
        <w:gridCol w:w="1784"/>
      </w:tblGrid>
      <w:tr w:rsidR="00071D1C" w:rsidRPr="00A71D81" w14:paraId="3DADF274" w14:textId="77777777" w:rsidTr="00B27996">
        <w:tc>
          <w:tcPr>
            <w:tcW w:w="15467"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413218" w14:paraId="3B23D777" w14:textId="77777777" w:rsidTr="00B27996">
        <w:tc>
          <w:tcPr>
            <w:tcW w:w="1872"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458"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357"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780" w:type="dxa"/>
            <w:gridSpan w:val="13"/>
            <w:vAlign w:val="center"/>
          </w:tcPr>
          <w:p w14:paraId="4355517C" w14:textId="41E68AE6"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B27996">
              <w:rPr>
                <w:rFonts w:ascii="GHEA Grapalat" w:hAnsi="GHEA Grapalat"/>
                <w:sz w:val="18"/>
                <w:lang w:val="es-ES"/>
              </w:rPr>
              <w:t>23</w:t>
            </w:r>
            <w:r w:rsidRPr="00A71D81">
              <w:rPr>
                <w:rFonts w:ascii="GHEA Grapalat" w:hAnsi="GHEA Grapalat"/>
                <w:sz w:val="18"/>
                <w:lang w:val="es-ES"/>
              </w:rPr>
              <w:t>թ-ին` ըստ ամիսների, այդ թվում**</w:t>
            </w:r>
          </w:p>
        </w:tc>
      </w:tr>
      <w:tr w:rsidR="00071D1C" w:rsidRPr="00A71D81" w14:paraId="4EA8CAC4" w14:textId="77777777" w:rsidTr="00B27996">
        <w:trPr>
          <w:trHeight w:val="1087"/>
        </w:trPr>
        <w:tc>
          <w:tcPr>
            <w:tcW w:w="1872" w:type="dxa"/>
          </w:tcPr>
          <w:p w14:paraId="690DCCC4" w14:textId="77777777" w:rsidR="00071D1C" w:rsidRPr="00A71D81" w:rsidRDefault="00071D1C" w:rsidP="00EF3662">
            <w:pPr>
              <w:jc w:val="center"/>
              <w:rPr>
                <w:rFonts w:ascii="GHEA Grapalat" w:hAnsi="GHEA Grapalat"/>
                <w:sz w:val="20"/>
                <w:lang w:val="es-ES"/>
              </w:rPr>
            </w:pPr>
          </w:p>
        </w:tc>
        <w:tc>
          <w:tcPr>
            <w:tcW w:w="2458" w:type="dxa"/>
          </w:tcPr>
          <w:p w14:paraId="5175618E" w14:textId="77777777" w:rsidR="00071D1C" w:rsidRPr="00A71D81" w:rsidRDefault="00071D1C" w:rsidP="00EF3662">
            <w:pPr>
              <w:jc w:val="center"/>
              <w:rPr>
                <w:rFonts w:ascii="GHEA Grapalat" w:hAnsi="GHEA Grapalat"/>
                <w:sz w:val="20"/>
                <w:lang w:val="es-ES"/>
              </w:rPr>
            </w:pPr>
          </w:p>
        </w:tc>
        <w:tc>
          <w:tcPr>
            <w:tcW w:w="2357" w:type="dxa"/>
          </w:tcPr>
          <w:p w14:paraId="1F2C6313" w14:textId="77777777" w:rsidR="00071D1C" w:rsidRPr="00A71D81" w:rsidRDefault="00071D1C" w:rsidP="00EF3662">
            <w:pPr>
              <w:jc w:val="center"/>
              <w:rPr>
                <w:rFonts w:ascii="GHEA Grapalat" w:hAnsi="GHEA Grapalat"/>
                <w:sz w:val="20"/>
                <w:lang w:val="es-ES"/>
              </w:rPr>
            </w:pPr>
          </w:p>
        </w:tc>
        <w:tc>
          <w:tcPr>
            <w:tcW w:w="473" w:type="dxa"/>
            <w:textDirection w:val="btLr"/>
            <w:vAlign w:val="center"/>
          </w:tcPr>
          <w:p w14:paraId="04E18541"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հունվար</w:t>
            </w:r>
          </w:p>
        </w:tc>
        <w:tc>
          <w:tcPr>
            <w:tcW w:w="473" w:type="dxa"/>
            <w:textDirection w:val="btLr"/>
            <w:vAlign w:val="center"/>
          </w:tcPr>
          <w:p w14:paraId="5AC1CEAD" w14:textId="77777777" w:rsidR="00071D1C" w:rsidRPr="00A71D81" w:rsidRDefault="00071D1C" w:rsidP="00B27996">
            <w:pPr>
              <w:ind w:left="113" w:right="-7"/>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3" w:type="dxa"/>
            <w:textDirection w:val="btLr"/>
            <w:vAlign w:val="center"/>
          </w:tcPr>
          <w:p w14:paraId="5822A84D"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մարտ</w:t>
            </w:r>
          </w:p>
        </w:tc>
        <w:tc>
          <w:tcPr>
            <w:tcW w:w="473" w:type="dxa"/>
            <w:textDirection w:val="btLr"/>
            <w:vAlign w:val="center"/>
          </w:tcPr>
          <w:p w14:paraId="449F6990" w14:textId="77777777" w:rsidR="00071D1C" w:rsidRPr="00A71D81" w:rsidRDefault="00071D1C" w:rsidP="00B27996">
            <w:pPr>
              <w:ind w:left="113" w:right="-7"/>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38" w:type="dxa"/>
            <w:textDirection w:val="btLr"/>
            <w:vAlign w:val="center"/>
          </w:tcPr>
          <w:p w14:paraId="32A1A01E"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մայիս</w:t>
            </w:r>
          </w:p>
        </w:tc>
        <w:tc>
          <w:tcPr>
            <w:tcW w:w="638" w:type="dxa"/>
            <w:textDirection w:val="btLr"/>
            <w:vAlign w:val="center"/>
          </w:tcPr>
          <w:p w14:paraId="7D885A77"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հունիս</w:t>
            </w:r>
          </w:p>
        </w:tc>
        <w:tc>
          <w:tcPr>
            <w:tcW w:w="638" w:type="dxa"/>
            <w:textDirection w:val="btLr"/>
            <w:vAlign w:val="center"/>
          </w:tcPr>
          <w:p w14:paraId="73037094"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38" w:type="dxa"/>
            <w:textDirection w:val="btLr"/>
            <w:vAlign w:val="center"/>
          </w:tcPr>
          <w:p w14:paraId="6602C697"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օգոստոս</w:t>
            </w:r>
          </w:p>
        </w:tc>
        <w:tc>
          <w:tcPr>
            <w:tcW w:w="638" w:type="dxa"/>
            <w:textDirection w:val="btLr"/>
            <w:vAlign w:val="center"/>
          </w:tcPr>
          <w:p w14:paraId="13896D31"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38" w:type="dxa"/>
            <w:textDirection w:val="btLr"/>
            <w:vAlign w:val="center"/>
          </w:tcPr>
          <w:p w14:paraId="1A2EBE94"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38" w:type="dxa"/>
            <w:textDirection w:val="btLr"/>
            <w:vAlign w:val="center"/>
          </w:tcPr>
          <w:p w14:paraId="0E51FC13"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B27996">
            <w:pPr>
              <w:ind w:left="113" w:right="-7"/>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84"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413218" w:rsidRPr="00A71D81" w14:paraId="140D6FE5" w14:textId="77777777" w:rsidTr="00255EC6">
        <w:trPr>
          <w:trHeight w:val="564"/>
        </w:trPr>
        <w:tc>
          <w:tcPr>
            <w:tcW w:w="1872" w:type="dxa"/>
            <w:vAlign w:val="center"/>
          </w:tcPr>
          <w:p w14:paraId="3C77A349" w14:textId="38BD68B5" w:rsidR="00413218" w:rsidRPr="00A71D81" w:rsidRDefault="00413218" w:rsidP="00413218">
            <w:pPr>
              <w:jc w:val="center"/>
              <w:rPr>
                <w:rFonts w:ascii="GHEA Grapalat" w:hAnsi="GHEA Grapalat"/>
                <w:sz w:val="20"/>
                <w:lang w:val="es-ES"/>
              </w:rPr>
            </w:pPr>
            <w:r w:rsidRPr="0088021C">
              <w:rPr>
                <w:rFonts w:ascii="GHEA Grapalat" w:hAnsi="GHEA Grapalat" w:cs="Calibri"/>
                <w:color w:val="000000"/>
                <w:sz w:val="18"/>
                <w:szCs w:val="18"/>
                <w:lang w:eastAsia="ru-RU"/>
              </w:rPr>
              <w:t>1</w:t>
            </w:r>
          </w:p>
        </w:tc>
        <w:tc>
          <w:tcPr>
            <w:tcW w:w="2458" w:type="dxa"/>
            <w:vAlign w:val="center"/>
          </w:tcPr>
          <w:p w14:paraId="54BFF871" w14:textId="55EB3B27" w:rsidR="00413218" w:rsidRPr="00A71D81" w:rsidRDefault="00413218" w:rsidP="00413218">
            <w:pPr>
              <w:jc w:val="center"/>
              <w:rPr>
                <w:rFonts w:ascii="GHEA Grapalat" w:hAnsi="GHEA Grapalat"/>
                <w:sz w:val="20"/>
                <w:lang w:val="es-ES"/>
              </w:rPr>
            </w:pPr>
            <w:r w:rsidRPr="00413218">
              <w:rPr>
                <w:rFonts w:ascii="GHEA Grapalat" w:hAnsi="GHEA Grapalat"/>
                <w:sz w:val="18"/>
                <w:szCs w:val="18"/>
              </w:rPr>
              <w:t>33691421</w:t>
            </w:r>
          </w:p>
        </w:tc>
        <w:tc>
          <w:tcPr>
            <w:tcW w:w="2357" w:type="dxa"/>
            <w:vAlign w:val="center"/>
          </w:tcPr>
          <w:p w14:paraId="63AAE77B" w14:textId="5DD46C44" w:rsidR="00413218" w:rsidRPr="00A71D81" w:rsidRDefault="00413218" w:rsidP="00413218">
            <w:pPr>
              <w:jc w:val="center"/>
              <w:rPr>
                <w:rFonts w:ascii="GHEA Grapalat" w:hAnsi="GHEA Grapalat"/>
                <w:sz w:val="20"/>
                <w:lang w:val="es-ES"/>
              </w:rPr>
            </w:pPr>
            <w:r w:rsidRPr="00413218">
              <w:rPr>
                <w:rFonts w:ascii="GHEA Grapalat" w:hAnsi="GHEA Grapalat"/>
                <w:sz w:val="18"/>
                <w:szCs w:val="18"/>
              </w:rPr>
              <w:t>Ֆորմալին 40%</w:t>
            </w:r>
          </w:p>
        </w:tc>
        <w:tc>
          <w:tcPr>
            <w:tcW w:w="473" w:type="dxa"/>
            <w:vAlign w:val="center"/>
          </w:tcPr>
          <w:p w14:paraId="765D51E5" w14:textId="76DF8875" w:rsidR="00413218" w:rsidRPr="00A71D81" w:rsidRDefault="00413218" w:rsidP="00413218">
            <w:pPr>
              <w:jc w:val="center"/>
              <w:rPr>
                <w:rFonts w:ascii="GHEA Grapalat" w:hAnsi="GHEA Grapalat"/>
                <w:lang w:val="pt-BR"/>
              </w:rPr>
            </w:pPr>
            <w:r>
              <w:rPr>
                <w:rFonts w:ascii="GHEA Grapalat" w:hAnsi="GHEA Grapalat"/>
                <w:lang w:val="pt-BR"/>
              </w:rPr>
              <w:t>-</w:t>
            </w:r>
          </w:p>
        </w:tc>
        <w:tc>
          <w:tcPr>
            <w:tcW w:w="473" w:type="dxa"/>
            <w:vAlign w:val="center"/>
          </w:tcPr>
          <w:p w14:paraId="13D52C0D" w14:textId="7882FB0B" w:rsidR="00413218" w:rsidRPr="00A71D81" w:rsidRDefault="00413218" w:rsidP="00413218">
            <w:pPr>
              <w:jc w:val="center"/>
              <w:rPr>
                <w:rFonts w:ascii="GHEA Grapalat" w:hAnsi="GHEA Grapalat"/>
                <w:lang w:val="pt-BR"/>
              </w:rPr>
            </w:pPr>
            <w:r>
              <w:rPr>
                <w:rFonts w:ascii="GHEA Grapalat" w:hAnsi="GHEA Grapalat"/>
                <w:lang w:val="pt-BR"/>
              </w:rPr>
              <w:t>-</w:t>
            </w:r>
          </w:p>
        </w:tc>
        <w:tc>
          <w:tcPr>
            <w:tcW w:w="473" w:type="dxa"/>
            <w:vAlign w:val="center"/>
          </w:tcPr>
          <w:p w14:paraId="445CF57D" w14:textId="53E5CFA7" w:rsidR="00413218" w:rsidRPr="00A71D81" w:rsidRDefault="00413218" w:rsidP="00413218">
            <w:pPr>
              <w:jc w:val="center"/>
              <w:rPr>
                <w:rFonts w:ascii="GHEA Grapalat" w:hAnsi="GHEA Grapalat" w:cs="Arial"/>
                <w:sz w:val="18"/>
                <w:szCs w:val="18"/>
                <w:lang w:val="pt-BR"/>
              </w:rPr>
            </w:pPr>
            <w:r>
              <w:rPr>
                <w:rFonts w:ascii="GHEA Grapalat" w:hAnsi="GHEA Grapalat" w:cs="Arial"/>
                <w:sz w:val="18"/>
                <w:szCs w:val="18"/>
                <w:lang w:val="pt-BR"/>
              </w:rPr>
              <w:t>-</w:t>
            </w:r>
          </w:p>
        </w:tc>
        <w:tc>
          <w:tcPr>
            <w:tcW w:w="473" w:type="dxa"/>
            <w:vAlign w:val="center"/>
          </w:tcPr>
          <w:p w14:paraId="7FF3CD51" w14:textId="325C20D8" w:rsidR="00413218" w:rsidRPr="00A71D81" w:rsidRDefault="00413218" w:rsidP="00413218">
            <w:pPr>
              <w:jc w:val="center"/>
              <w:rPr>
                <w:rFonts w:ascii="GHEA Grapalat" w:hAnsi="GHEA Grapalat" w:cs="Arial"/>
                <w:sz w:val="18"/>
                <w:szCs w:val="18"/>
                <w:lang w:val="pt-BR"/>
              </w:rPr>
            </w:pPr>
            <w:r>
              <w:rPr>
                <w:rFonts w:ascii="GHEA Grapalat" w:hAnsi="GHEA Grapalat" w:cs="Arial"/>
                <w:sz w:val="18"/>
                <w:szCs w:val="18"/>
                <w:lang w:val="pt-BR"/>
              </w:rPr>
              <w:t>-</w:t>
            </w:r>
          </w:p>
        </w:tc>
        <w:tc>
          <w:tcPr>
            <w:tcW w:w="638" w:type="dxa"/>
            <w:vAlign w:val="center"/>
          </w:tcPr>
          <w:p w14:paraId="70C3E01D" w14:textId="1A3636E6" w:rsidR="00413218" w:rsidRPr="00A71D81" w:rsidRDefault="00413218" w:rsidP="00413218">
            <w:pPr>
              <w:jc w:val="center"/>
              <w:rPr>
                <w:rFonts w:ascii="GHEA Grapalat" w:hAnsi="GHEA Grapalat" w:cs="Arial"/>
                <w:sz w:val="18"/>
                <w:szCs w:val="18"/>
                <w:lang w:val="pt-BR"/>
              </w:rPr>
            </w:pPr>
            <w:r>
              <w:rPr>
                <w:rFonts w:ascii="GHEA Grapalat" w:hAnsi="GHEA Grapalat" w:cs="Arial"/>
                <w:sz w:val="18"/>
                <w:szCs w:val="18"/>
                <w:lang w:val="pt-BR"/>
              </w:rPr>
              <w:t>-</w:t>
            </w:r>
          </w:p>
        </w:tc>
        <w:tc>
          <w:tcPr>
            <w:tcW w:w="638" w:type="dxa"/>
            <w:vAlign w:val="center"/>
          </w:tcPr>
          <w:p w14:paraId="54EAC0F4" w14:textId="73EB185C" w:rsidR="00413218" w:rsidRPr="00413218" w:rsidRDefault="00413218" w:rsidP="00413218">
            <w:pPr>
              <w:jc w:val="center"/>
              <w:rPr>
                <w:rFonts w:ascii="GHEA Grapalat" w:hAnsi="GHEA Grapalat" w:cs="Arial"/>
                <w:sz w:val="18"/>
                <w:szCs w:val="18"/>
                <w:lang w:val="hy-AM"/>
              </w:rPr>
            </w:pPr>
            <w:r>
              <w:rPr>
                <w:rFonts w:ascii="GHEA Grapalat" w:hAnsi="GHEA Grapalat" w:cs="Arial"/>
                <w:sz w:val="18"/>
                <w:szCs w:val="18"/>
                <w:lang w:val="hy-AM"/>
              </w:rPr>
              <w:t>-</w:t>
            </w:r>
          </w:p>
        </w:tc>
        <w:tc>
          <w:tcPr>
            <w:tcW w:w="638" w:type="dxa"/>
            <w:vAlign w:val="center"/>
          </w:tcPr>
          <w:p w14:paraId="485B937D" w14:textId="19B51C2B" w:rsidR="00413218" w:rsidRPr="00A71D81" w:rsidRDefault="00413218" w:rsidP="00413218">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19B77F4E" w14:textId="54066E78" w:rsidR="00413218" w:rsidRPr="00A71D81" w:rsidRDefault="00413218" w:rsidP="00413218">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3BDA1587" w14:textId="15C8CB10" w:rsidR="00413218" w:rsidRPr="00A71D81" w:rsidRDefault="00413218" w:rsidP="00413218">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41814414" w14:textId="5322D3A4" w:rsidR="00413218" w:rsidRPr="00A71D81" w:rsidRDefault="00413218" w:rsidP="00413218">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4A9421FF" w14:textId="7A1E2892" w:rsidR="00413218" w:rsidRPr="00A71D81" w:rsidRDefault="00413218" w:rsidP="00413218">
            <w:pPr>
              <w:jc w:val="center"/>
              <w:rPr>
                <w:rFonts w:ascii="GHEA Grapalat" w:hAnsi="GHEA Grapalat" w:cs="Arial"/>
                <w:sz w:val="18"/>
                <w:szCs w:val="18"/>
                <w:lang w:val="pt-BR"/>
              </w:rPr>
            </w:pPr>
            <w:r>
              <w:rPr>
                <w:rFonts w:ascii="GHEA Grapalat" w:hAnsi="GHEA Grapalat" w:cs="Arial"/>
                <w:sz w:val="18"/>
                <w:szCs w:val="18"/>
                <w:lang w:val="pt-BR"/>
              </w:rPr>
              <w:t>100%</w:t>
            </w:r>
          </w:p>
        </w:tc>
        <w:tc>
          <w:tcPr>
            <w:tcW w:w="638" w:type="dxa"/>
            <w:vAlign w:val="center"/>
          </w:tcPr>
          <w:p w14:paraId="1A48623A" w14:textId="72075BC0" w:rsidR="00413218" w:rsidRPr="00A71D81" w:rsidRDefault="00413218" w:rsidP="00413218">
            <w:pPr>
              <w:jc w:val="center"/>
              <w:rPr>
                <w:rFonts w:ascii="GHEA Grapalat" w:hAnsi="GHEA Grapalat" w:cs="Arial"/>
                <w:sz w:val="18"/>
                <w:szCs w:val="18"/>
                <w:lang w:val="pt-BR"/>
              </w:rPr>
            </w:pPr>
            <w:r>
              <w:rPr>
                <w:rFonts w:ascii="GHEA Grapalat" w:hAnsi="GHEA Grapalat" w:cs="Arial"/>
                <w:sz w:val="18"/>
                <w:szCs w:val="18"/>
                <w:lang w:val="pt-BR"/>
              </w:rPr>
              <w:t>100%</w:t>
            </w:r>
          </w:p>
        </w:tc>
        <w:tc>
          <w:tcPr>
            <w:tcW w:w="1784" w:type="dxa"/>
            <w:vAlign w:val="center"/>
          </w:tcPr>
          <w:p w14:paraId="08F75891" w14:textId="1F57D88D" w:rsidR="00413218" w:rsidRPr="00A71D81" w:rsidRDefault="00413218" w:rsidP="00413218">
            <w:pPr>
              <w:jc w:val="center"/>
              <w:rPr>
                <w:rFonts w:ascii="GHEA Grapalat" w:hAnsi="GHEA Grapalat"/>
                <w:b/>
                <w:lang w:val="pt-BR"/>
              </w:rPr>
            </w:pPr>
            <w:r>
              <w:rPr>
                <w:rFonts w:ascii="GHEA Grapalat" w:hAnsi="GHEA Grapalat" w:cs="Arial"/>
                <w:sz w:val="18"/>
                <w:szCs w:val="18"/>
                <w:lang w:val="pt-BR"/>
              </w:rPr>
              <w:t>100%</w:t>
            </w:r>
          </w:p>
        </w:tc>
      </w:tr>
    </w:tbl>
    <w:p w14:paraId="628A6707" w14:textId="77777777" w:rsidR="00071D1C" w:rsidRPr="00A71D81" w:rsidRDefault="00071D1C" w:rsidP="00EF3662">
      <w:pPr>
        <w:rPr>
          <w:rFonts w:ascii="GHEA Grapalat" w:hAnsi="GHEA Grapalat"/>
          <w:i/>
          <w:sz w:val="18"/>
          <w:szCs w:val="18"/>
        </w:rPr>
      </w:pPr>
    </w:p>
    <w:p w14:paraId="729F5247" w14:textId="322F523A"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xml:space="preserve">: </w:t>
      </w:r>
    </w:p>
    <w:p w14:paraId="65246CB8" w14:textId="0BE768D4" w:rsidR="00071D1C" w:rsidRPr="00413218" w:rsidRDefault="00071D1C" w:rsidP="00EF3662">
      <w:pPr>
        <w:rPr>
          <w:rFonts w:ascii="GHEA Grapalat" w:hAnsi="GHEA Grapalat"/>
          <w:i/>
          <w:sz w:val="18"/>
          <w:szCs w:val="18"/>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00413218">
        <w:rPr>
          <w:rFonts w:ascii="GHEA Grapalat" w:hAnsi="GHEA Grapalat" w:cs="Sylfaen"/>
          <w:i/>
          <w:sz w:val="18"/>
          <w:szCs w:val="18"/>
          <w:lang w:val="hy-AM"/>
        </w:rPr>
        <w:t>:</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13218"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4D7A5" w14:textId="77777777" w:rsidR="00670DC6" w:rsidRDefault="00670DC6">
      <w:r>
        <w:separator/>
      </w:r>
    </w:p>
  </w:endnote>
  <w:endnote w:type="continuationSeparator" w:id="0">
    <w:p w14:paraId="46A47FA4" w14:textId="77777777" w:rsidR="00670DC6" w:rsidRDefault="00670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D34CA" w14:textId="77777777" w:rsidR="00670DC6" w:rsidRDefault="00670DC6">
      <w:r>
        <w:separator/>
      </w:r>
    </w:p>
  </w:footnote>
  <w:footnote w:type="continuationSeparator" w:id="0">
    <w:p w14:paraId="762F584E" w14:textId="77777777" w:rsidR="00670DC6" w:rsidRDefault="00670DC6">
      <w:r>
        <w:continuationSeparator/>
      </w:r>
    </w:p>
  </w:footnote>
  <w:footnote w:id="1">
    <w:p w14:paraId="48454937" w14:textId="2CEE41CA" w:rsidR="00255EC6" w:rsidRPr="006265F4" w:rsidRDefault="00255EC6" w:rsidP="006C1D25">
      <w:pPr>
        <w:pStyle w:val="af2"/>
        <w:jc w:val="both"/>
        <w:rPr>
          <w:lang w:val="en-US"/>
        </w:rPr>
      </w:pPr>
    </w:p>
  </w:footnote>
  <w:footnote w:id="2">
    <w:p w14:paraId="7E21AE53" w14:textId="77777777" w:rsidR="00255EC6" w:rsidRPr="006265F4" w:rsidRDefault="00255EC6"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49F3B6F4" w14:textId="1D65837A" w:rsidR="00255EC6" w:rsidRPr="00D931A6" w:rsidRDefault="00255EC6" w:rsidP="00D931A6">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w:t>
      </w:r>
      <w:r w:rsidRPr="000B7538">
        <w:rPr>
          <w:rFonts w:ascii="Cambria Math" w:hAnsi="Cambria Math" w:cs="Cambria Math"/>
          <w:i/>
          <w:sz w:val="16"/>
          <w:szCs w:val="16"/>
          <w:lang w:val="hy-AM" w:eastAsia="ru-RU"/>
        </w:rPr>
        <w:t>․</w:t>
      </w:r>
      <w:r w:rsidRPr="000B7538">
        <w:rPr>
          <w:rFonts w:ascii="GHEA Grapalat" w:hAnsi="GHEA Grapalat"/>
          <w:i/>
          <w:sz w:val="16"/>
          <w:szCs w:val="16"/>
          <w:lang w:val="hy-AM" w:eastAsia="ru-RU"/>
        </w:rPr>
        <w:t xml:space="preserve">4 </w:t>
      </w:r>
      <w:r w:rsidRPr="000B7538">
        <w:rPr>
          <w:rFonts w:ascii="GHEA Grapalat" w:hAnsi="GHEA Grapalat" w:cs="GHEA Grapalat"/>
          <w:i/>
          <w:sz w:val="16"/>
          <w:szCs w:val="16"/>
          <w:lang w:val="hy-AM" w:eastAsia="ru-RU"/>
        </w:rPr>
        <w:t>կետի</w:t>
      </w:r>
      <w:r w:rsidRPr="000B7538">
        <w:rPr>
          <w:rFonts w:ascii="GHEA Grapalat" w:hAnsi="GHEA Grapalat"/>
          <w:i/>
          <w:sz w:val="16"/>
          <w:szCs w:val="16"/>
          <w:lang w:val="hy-AM" w:eastAsia="ru-RU"/>
        </w:rPr>
        <w:t xml:space="preserve"> 2-</w:t>
      </w:r>
      <w:r w:rsidRPr="000B7538">
        <w:rPr>
          <w:rFonts w:ascii="GHEA Grapalat" w:hAnsi="GHEA Grapalat" w:cs="GHEA Grapalat"/>
          <w:i/>
          <w:sz w:val="16"/>
          <w:szCs w:val="16"/>
          <w:lang w:val="hy-AM" w:eastAsia="ru-RU"/>
        </w:rPr>
        <w:t>րդ</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նախադասությամբ</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նախատեսված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կարգավորումը</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ապա</w:t>
      </w:r>
      <w:r w:rsidRPr="000B7538">
        <w:rPr>
          <w:rFonts w:ascii="GHEA Grapalat" w:hAnsi="GHEA Grapalat"/>
          <w:i/>
          <w:sz w:val="16"/>
          <w:szCs w:val="16"/>
          <w:lang w:val="hy-AM" w:eastAsia="ru-RU"/>
        </w:rPr>
        <w:t xml:space="preserve"> &lt;&lt; </w:t>
      </w:r>
      <w:r w:rsidRPr="000B7538">
        <w:rPr>
          <w:rFonts w:ascii="GHEA Grapalat" w:hAnsi="GHEA Grapalat" w:cs="GHEA Grapalat"/>
          <w:i/>
          <w:sz w:val="16"/>
          <w:szCs w:val="16"/>
          <w:lang w:val="hy-AM" w:eastAsia="ru-RU"/>
        </w:rPr>
        <w:t>պարտավորվում</w:t>
      </w:r>
      <w:r w:rsidRPr="000B7538">
        <w:rPr>
          <w:rFonts w:ascii="GHEA Grapalat" w:hAnsi="GHEA Grapalat"/>
          <w: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Calibri" w:hAnsi="Calibri" w:cs="Calibri"/>
          <w:i/>
          <w:sz w:val="16"/>
          <w:szCs w:val="16"/>
          <w:lang w:val="hy-AM" w:eastAsia="ru-RU"/>
        </w:rPr>
        <w:t> </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կողմից</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շնորհված</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վարկունակության</w:t>
      </w:r>
      <w:r w:rsidRPr="000B7538">
        <w:rPr>
          <w:rFonts w:ascii="GHEA Grapalat" w:hAnsi="GHEA Grapalat"/>
          <w:i/>
          <w:sz w:val="16"/>
          <w:szCs w:val="16"/>
          <w:lang w:val="hy-AM" w:eastAsia="ru-RU"/>
        </w:rPr>
        <w:t xml:space="preserve"> </w:t>
      </w:r>
      <w:r w:rsidRPr="000B7538">
        <w:rPr>
          <w:rFonts w:ascii="GHEA Grapalat" w:hAnsi="GHEA Grapalat" w:cs="GHEA Grapalat"/>
          <w:i/>
          <w:sz w:val="16"/>
          <w:szCs w:val="16"/>
          <w:lang w:val="hy-AM" w:eastAsia="ru-RU"/>
        </w:rPr>
        <w:t>վարկանիշ</w:t>
      </w:r>
      <w:r w:rsidRPr="000B7538">
        <w:rPr>
          <w:rFonts w:ascii="GHEA Grapalat" w:hAnsi="GHEA Grapalat"/>
          <w:i/>
          <w:sz w:val="16"/>
          <w:szCs w:val="16"/>
          <w:lang w:val="hy-AM" w:eastAsia="ru-RU"/>
        </w:rPr>
        <w:t xml:space="preserve"> առնվազն Հայաստանի Հանրապետությանը շնորհված սուվերեն վարկանիշի չափով:</w:t>
      </w:r>
      <w:r w:rsidRPr="000B7538">
        <w:rPr>
          <w:rFonts w:ascii="GHEA Grapalat" w:hAnsi="GHEA Grapalat"/>
          <w:i/>
          <w:sz w:val="16"/>
          <w:szCs w:val="16"/>
          <w:lang w:val="hy-AM"/>
        </w:rPr>
        <w:t>&gt;&gt; բառերով։</w:t>
      </w:r>
      <w:r>
        <w:rPr>
          <w:rFonts w:ascii="GHEA Grapalat" w:hAnsi="GHEA Grapalat"/>
          <w:i/>
          <w:sz w:val="16"/>
          <w:szCs w:val="16"/>
          <w:lang w:val="hy-AM"/>
        </w:rPr>
        <w:t xml:space="preserve"> </w:t>
      </w:r>
      <w:r w:rsidRPr="000B7538">
        <w:rPr>
          <w:rFonts w:ascii="GHEA Grapalat" w:hAnsi="GHEA Grapalat"/>
          <w:i/>
          <w:sz w:val="16"/>
          <w:szCs w:val="16"/>
          <w:lang w:val="hy-AM"/>
        </w:rPr>
        <w:t>Ընդ որում  նշվում է նաև վարկանիշի չափը և վարկունակության վարկանիշ ունեցող կազմակերպության անվանումը։</w:t>
      </w:r>
    </w:p>
  </w:footnote>
  <w:footnote w:id="4">
    <w:p w14:paraId="58F42E3A" w14:textId="77777777" w:rsidR="00255EC6" w:rsidRPr="00AC608A" w:rsidRDefault="00255EC6" w:rsidP="00AC608A">
      <w:pPr>
        <w:pStyle w:val="af2"/>
        <w:jc w:val="both"/>
        <w:rPr>
          <w:rFonts w:ascii="GHEA Grapalat" w:hAnsi="GHEA Grapalat"/>
          <w:i/>
          <w:sz w:val="18"/>
          <w:szCs w:val="18"/>
          <w:lang w:val="af-ZA"/>
        </w:rPr>
      </w:pPr>
      <w:r w:rsidRPr="00AC608A">
        <w:rPr>
          <w:rFonts w:ascii="GHEA Grapalat" w:hAnsi="GHEA Grapalat"/>
          <w:i/>
          <w:sz w:val="18"/>
          <w:szCs w:val="18"/>
          <w:lang w:val="af-ZA"/>
        </w:rPr>
        <w:t>**</w:t>
      </w:r>
    </w:p>
    <w:p w14:paraId="23943427" w14:textId="6D07A28F" w:rsidR="00255EC6" w:rsidRPr="00AC608A" w:rsidRDefault="00255EC6" w:rsidP="00AC608A">
      <w:pPr>
        <w:pStyle w:val="af2"/>
        <w:jc w:val="both"/>
        <w:rPr>
          <w:rFonts w:ascii="Calibri" w:hAnsi="Calibri"/>
          <w:sz w:val="18"/>
          <w:szCs w:val="18"/>
          <w:lang w:val="hy-AM"/>
        </w:rPr>
      </w:pPr>
      <w:r w:rsidRPr="00AC608A">
        <w:rPr>
          <w:rFonts w:ascii="GHEA Grapalat" w:hAnsi="GHEA Grapalat"/>
          <w:i/>
          <w:sz w:val="18"/>
          <w:szCs w:val="18"/>
          <w:lang w:val="af-ZA"/>
        </w:rPr>
        <w:t xml:space="preserve"> </w:t>
      </w:r>
      <w:r w:rsidRPr="00AC608A">
        <w:rPr>
          <w:rFonts w:ascii="Calibri" w:hAnsi="Calibri"/>
          <w:sz w:val="18"/>
          <w:szCs w:val="18"/>
          <w:lang w:val="hy-AM"/>
        </w:rPr>
        <w:t xml:space="preserve">- </w:t>
      </w:r>
      <w:r w:rsidRPr="00AC608A">
        <w:rPr>
          <w:rFonts w:ascii="GHEA Grapalat" w:hAnsi="GHEA Grapalat"/>
          <w:i/>
          <w:sz w:val="18"/>
          <w:szCs w:val="18"/>
          <w:lang w:val="hy-AM"/>
        </w:rPr>
        <w:t>ՀՀ</w:t>
      </w:r>
      <w:r w:rsidRPr="00AC608A">
        <w:rPr>
          <w:rFonts w:ascii="GHEA Grapalat" w:hAnsi="GHEA Grapalat"/>
          <w:i/>
          <w:sz w:val="18"/>
          <w:szCs w:val="18"/>
          <w:lang w:val="af-ZA"/>
        </w:rPr>
        <w:t xml:space="preserve"> </w:t>
      </w:r>
      <w:r w:rsidRPr="00AC608A">
        <w:rPr>
          <w:rFonts w:ascii="GHEA Grapalat" w:hAnsi="GHEA Grapalat"/>
          <w:i/>
          <w:sz w:val="18"/>
          <w:szCs w:val="18"/>
          <w:lang w:val="hy-AM"/>
        </w:rPr>
        <w:t>ռեզիդենտ</w:t>
      </w:r>
      <w:r w:rsidRPr="00AC608A">
        <w:rPr>
          <w:rFonts w:ascii="GHEA Grapalat" w:hAnsi="GHEA Grapalat"/>
          <w:i/>
          <w:sz w:val="18"/>
          <w:szCs w:val="18"/>
          <w:lang w:val="af-ZA"/>
        </w:rPr>
        <w:t xml:space="preserve"> </w:t>
      </w:r>
      <w:r w:rsidRPr="00AC608A">
        <w:rPr>
          <w:rFonts w:ascii="GHEA Grapalat" w:hAnsi="GHEA Grapalat"/>
          <w:i/>
          <w:sz w:val="18"/>
          <w:szCs w:val="18"/>
          <w:lang w:val="hy-AM"/>
        </w:rPr>
        <w:t>հանդիասցող</w:t>
      </w:r>
      <w:r w:rsidRPr="00AC608A">
        <w:rPr>
          <w:rFonts w:ascii="GHEA Grapalat" w:hAnsi="GHEA Grapalat"/>
          <w:i/>
          <w:sz w:val="18"/>
          <w:szCs w:val="18"/>
          <w:lang w:val="af-ZA"/>
        </w:rPr>
        <w:t xml:space="preserve"> </w:t>
      </w:r>
      <w:r w:rsidRPr="00AC608A">
        <w:rPr>
          <w:rFonts w:ascii="GHEA Grapalat" w:hAnsi="GHEA Grapalat"/>
          <w:i/>
          <w:sz w:val="18"/>
          <w:szCs w:val="18"/>
          <w:lang w:val="hy-AM"/>
        </w:rPr>
        <w:t>մասնակիցը</w:t>
      </w:r>
      <w:r w:rsidRPr="00AC608A">
        <w:rPr>
          <w:rFonts w:ascii="GHEA Grapalat" w:hAnsi="GHEA Grapalat"/>
          <w:i/>
          <w:sz w:val="18"/>
          <w:szCs w:val="18"/>
          <w:lang w:val="af-ZA"/>
        </w:rPr>
        <w:t xml:space="preserve"> </w:t>
      </w:r>
      <w:r w:rsidRPr="00AC608A">
        <w:rPr>
          <w:rFonts w:ascii="GHEA Grapalat" w:hAnsi="GHEA Grapalat"/>
          <w:i/>
          <w:sz w:val="18"/>
          <w:szCs w:val="18"/>
          <w:lang w:val="hy-AM"/>
        </w:rPr>
        <w:t>դիմում</w:t>
      </w:r>
      <w:r w:rsidRPr="00AC608A">
        <w:rPr>
          <w:rFonts w:ascii="GHEA Grapalat" w:hAnsi="GHEA Grapalat"/>
          <w:i/>
          <w:sz w:val="18"/>
          <w:szCs w:val="18"/>
          <w:lang w:val="af-ZA"/>
        </w:rPr>
        <w:t xml:space="preserve"> </w:t>
      </w:r>
      <w:r w:rsidRPr="00AC608A">
        <w:rPr>
          <w:rFonts w:ascii="GHEA Grapalat" w:hAnsi="GHEA Grapalat"/>
          <w:i/>
          <w:sz w:val="18"/>
          <w:szCs w:val="18"/>
          <w:lang w:val="hy-AM"/>
        </w:rPr>
        <w:t>հայտարարությունը</w:t>
      </w:r>
      <w:r w:rsidRPr="00AC608A">
        <w:rPr>
          <w:rFonts w:ascii="GHEA Grapalat" w:hAnsi="GHEA Grapalat"/>
          <w:i/>
          <w:sz w:val="18"/>
          <w:szCs w:val="18"/>
          <w:lang w:val="af-ZA"/>
        </w:rPr>
        <w:t xml:space="preserve"> </w:t>
      </w:r>
      <w:r w:rsidRPr="00AC608A">
        <w:rPr>
          <w:rFonts w:ascii="GHEA Grapalat" w:hAnsi="GHEA Grapalat"/>
          <w:i/>
          <w:sz w:val="18"/>
          <w:szCs w:val="18"/>
          <w:lang w:val="hy-AM"/>
        </w:rPr>
        <w:t>լրացնելիս</w:t>
      </w:r>
      <w:r w:rsidRPr="00AC608A">
        <w:rPr>
          <w:rFonts w:ascii="GHEA Grapalat" w:hAnsi="GHEA Grapalat"/>
          <w:i/>
          <w:sz w:val="18"/>
          <w:szCs w:val="18"/>
          <w:lang w:val="af-ZA"/>
        </w:rPr>
        <w:t xml:space="preserve"> </w:t>
      </w:r>
      <w:r w:rsidRPr="00AC608A">
        <w:rPr>
          <w:rFonts w:ascii="GHEA Grapalat" w:hAnsi="GHEA Grapalat"/>
          <w:i/>
          <w:sz w:val="18"/>
          <w:szCs w:val="18"/>
          <w:lang w:val="hy-AM"/>
        </w:rPr>
        <w:t>նշում</w:t>
      </w:r>
      <w:r w:rsidRPr="00AC608A">
        <w:rPr>
          <w:rFonts w:ascii="GHEA Grapalat" w:hAnsi="GHEA Grapalat"/>
          <w:i/>
          <w:sz w:val="18"/>
          <w:szCs w:val="18"/>
          <w:lang w:val="af-ZA"/>
        </w:rPr>
        <w:t xml:space="preserve"> </w:t>
      </w:r>
      <w:r w:rsidRPr="00AC608A">
        <w:rPr>
          <w:rFonts w:ascii="GHEA Grapalat" w:hAnsi="GHEA Grapalat"/>
          <w:i/>
          <w:sz w:val="18"/>
          <w:szCs w:val="18"/>
          <w:lang w:val="hy-AM"/>
        </w:rPr>
        <w:t>է</w:t>
      </w:r>
      <w:r w:rsidRPr="00AC608A">
        <w:rPr>
          <w:rFonts w:ascii="GHEA Grapalat" w:hAnsi="GHEA Grapalat"/>
          <w:i/>
          <w:sz w:val="18"/>
          <w:szCs w:val="18"/>
          <w:lang w:val="af-ZA"/>
        </w:rPr>
        <w:t xml:space="preserve"> «</w:t>
      </w:r>
      <w:r w:rsidRPr="00AC608A">
        <w:rPr>
          <w:rFonts w:ascii="GHEA Grapalat" w:hAnsi="GHEA Grapalat"/>
          <w:i/>
          <w:sz w:val="18"/>
          <w:szCs w:val="18"/>
          <w:lang w:val="hy-AM"/>
        </w:rPr>
        <w:t>Իրավաբանական</w:t>
      </w:r>
      <w:r w:rsidRPr="00AC608A">
        <w:rPr>
          <w:rFonts w:ascii="GHEA Grapalat" w:hAnsi="GHEA Grapalat"/>
          <w:i/>
          <w:sz w:val="18"/>
          <w:szCs w:val="18"/>
          <w:lang w:val="af-ZA"/>
        </w:rPr>
        <w:t xml:space="preserve"> </w:t>
      </w:r>
      <w:r w:rsidRPr="00AC608A">
        <w:rPr>
          <w:rFonts w:ascii="GHEA Grapalat" w:hAnsi="GHEA Grapalat"/>
          <w:i/>
          <w:sz w:val="18"/>
          <w:szCs w:val="18"/>
          <w:lang w:val="hy-AM"/>
        </w:rPr>
        <w:t>անձանց</w:t>
      </w:r>
      <w:r w:rsidRPr="00AC608A">
        <w:rPr>
          <w:rFonts w:ascii="GHEA Grapalat" w:hAnsi="GHEA Grapalat"/>
          <w:i/>
          <w:sz w:val="18"/>
          <w:szCs w:val="18"/>
          <w:lang w:val="af-ZA"/>
        </w:rPr>
        <w:t xml:space="preserve"> </w:t>
      </w:r>
      <w:r w:rsidRPr="00AC608A">
        <w:rPr>
          <w:rFonts w:ascii="GHEA Grapalat" w:hAnsi="GHEA Grapalat"/>
          <w:i/>
          <w:sz w:val="18"/>
          <w:szCs w:val="18"/>
          <w:lang w:val="hy-AM"/>
        </w:rPr>
        <w:t>պետական</w:t>
      </w:r>
      <w:r w:rsidRPr="00AC608A">
        <w:rPr>
          <w:rFonts w:ascii="GHEA Grapalat" w:hAnsi="GHEA Grapalat"/>
          <w:i/>
          <w:sz w:val="18"/>
          <w:szCs w:val="18"/>
          <w:lang w:val="af-ZA"/>
        </w:rPr>
        <w:t xml:space="preserve"> </w:t>
      </w:r>
      <w:r w:rsidRPr="00AC608A">
        <w:rPr>
          <w:rFonts w:ascii="GHEA Grapalat" w:hAnsi="GHEA Grapalat"/>
          <w:i/>
          <w:sz w:val="18"/>
          <w:szCs w:val="18"/>
          <w:lang w:val="hy-AM"/>
        </w:rPr>
        <w:t>գրանցման</w:t>
      </w:r>
      <w:r w:rsidRPr="00AC608A">
        <w:rPr>
          <w:rFonts w:ascii="GHEA Grapalat" w:hAnsi="GHEA Grapalat"/>
          <w:i/>
          <w:sz w:val="18"/>
          <w:szCs w:val="18"/>
          <w:lang w:val="af-ZA"/>
        </w:rPr>
        <w:t xml:space="preserve">, </w:t>
      </w:r>
      <w:r w:rsidRPr="00AC608A">
        <w:rPr>
          <w:rFonts w:ascii="GHEA Grapalat" w:hAnsi="GHEA Grapalat"/>
          <w:i/>
          <w:sz w:val="18"/>
          <w:szCs w:val="18"/>
          <w:lang w:val="hy-AM"/>
        </w:rPr>
        <w:t>իրավաբանական</w:t>
      </w:r>
      <w:r w:rsidRPr="00AC608A">
        <w:rPr>
          <w:rFonts w:ascii="GHEA Grapalat" w:hAnsi="GHEA Grapalat"/>
          <w:i/>
          <w:sz w:val="18"/>
          <w:szCs w:val="18"/>
          <w:lang w:val="af-ZA"/>
        </w:rPr>
        <w:t xml:space="preserve"> </w:t>
      </w:r>
      <w:r w:rsidRPr="00AC608A">
        <w:rPr>
          <w:rFonts w:ascii="GHEA Grapalat" w:hAnsi="GHEA Grapalat"/>
          <w:i/>
          <w:sz w:val="18"/>
          <w:szCs w:val="18"/>
          <w:lang w:val="hy-AM"/>
        </w:rPr>
        <w:t>անձանց</w:t>
      </w:r>
      <w:r w:rsidRPr="00AC608A">
        <w:rPr>
          <w:rFonts w:ascii="GHEA Grapalat" w:hAnsi="GHEA Grapalat"/>
          <w:i/>
          <w:sz w:val="18"/>
          <w:szCs w:val="18"/>
          <w:lang w:val="af-ZA"/>
        </w:rPr>
        <w:t xml:space="preserve"> </w:t>
      </w:r>
      <w:r w:rsidRPr="00AC608A">
        <w:rPr>
          <w:rFonts w:ascii="GHEA Grapalat" w:hAnsi="GHEA Grapalat"/>
          <w:i/>
          <w:sz w:val="18"/>
          <w:szCs w:val="18"/>
          <w:lang w:val="hy-AM"/>
        </w:rPr>
        <w:t>ստորաբաժանումների</w:t>
      </w:r>
      <w:r w:rsidRPr="00AC608A">
        <w:rPr>
          <w:rFonts w:ascii="GHEA Grapalat" w:hAnsi="GHEA Grapalat"/>
          <w:i/>
          <w:sz w:val="18"/>
          <w:szCs w:val="18"/>
          <w:lang w:val="af-ZA"/>
        </w:rPr>
        <w:t xml:space="preserve">, </w:t>
      </w:r>
      <w:r w:rsidRPr="00AC608A">
        <w:rPr>
          <w:rFonts w:ascii="GHEA Grapalat" w:hAnsi="GHEA Grapalat"/>
          <w:i/>
          <w:sz w:val="18"/>
          <w:szCs w:val="18"/>
          <w:lang w:val="hy-AM"/>
        </w:rPr>
        <w:t>հիմնարկների</w:t>
      </w:r>
      <w:r w:rsidRPr="00AC608A">
        <w:rPr>
          <w:rFonts w:ascii="GHEA Grapalat" w:hAnsi="GHEA Grapalat"/>
          <w:i/>
          <w:sz w:val="18"/>
          <w:szCs w:val="18"/>
          <w:lang w:val="af-ZA"/>
        </w:rPr>
        <w:t xml:space="preserve"> </w:t>
      </w:r>
      <w:r w:rsidRPr="00AC608A">
        <w:rPr>
          <w:rFonts w:ascii="GHEA Grapalat" w:hAnsi="GHEA Grapalat"/>
          <w:i/>
          <w:sz w:val="18"/>
          <w:szCs w:val="18"/>
          <w:lang w:val="hy-AM"/>
        </w:rPr>
        <w:t>և</w:t>
      </w:r>
      <w:r w:rsidRPr="00AC608A">
        <w:rPr>
          <w:rFonts w:ascii="GHEA Grapalat" w:hAnsi="GHEA Grapalat"/>
          <w:i/>
          <w:sz w:val="18"/>
          <w:szCs w:val="18"/>
          <w:lang w:val="af-ZA"/>
        </w:rPr>
        <w:t xml:space="preserve"> </w:t>
      </w:r>
      <w:r w:rsidRPr="00AC608A">
        <w:rPr>
          <w:rFonts w:ascii="GHEA Grapalat" w:hAnsi="GHEA Grapalat"/>
          <w:i/>
          <w:sz w:val="18"/>
          <w:szCs w:val="18"/>
          <w:lang w:val="hy-AM"/>
        </w:rPr>
        <w:t>անհատ</w:t>
      </w:r>
      <w:r w:rsidRPr="00AC608A">
        <w:rPr>
          <w:rFonts w:ascii="GHEA Grapalat" w:hAnsi="GHEA Grapalat"/>
          <w:i/>
          <w:sz w:val="18"/>
          <w:szCs w:val="18"/>
          <w:lang w:val="af-ZA"/>
        </w:rPr>
        <w:t xml:space="preserve"> </w:t>
      </w:r>
      <w:r w:rsidRPr="00AC608A">
        <w:rPr>
          <w:rFonts w:ascii="GHEA Grapalat" w:hAnsi="GHEA Grapalat"/>
          <w:i/>
          <w:sz w:val="18"/>
          <w:szCs w:val="18"/>
          <w:lang w:val="hy-AM"/>
        </w:rPr>
        <w:t>ձեռնարկատերերի</w:t>
      </w:r>
      <w:r w:rsidRPr="00AC608A">
        <w:rPr>
          <w:rFonts w:ascii="GHEA Grapalat" w:hAnsi="GHEA Grapalat"/>
          <w:i/>
          <w:sz w:val="18"/>
          <w:szCs w:val="18"/>
          <w:lang w:val="af-ZA"/>
        </w:rPr>
        <w:t xml:space="preserve"> </w:t>
      </w:r>
      <w:r w:rsidRPr="00AC608A">
        <w:rPr>
          <w:rFonts w:ascii="GHEA Grapalat" w:hAnsi="GHEA Grapalat"/>
          <w:i/>
          <w:sz w:val="18"/>
          <w:szCs w:val="18"/>
          <w:lang w:val="hy-AM"/>
        </w:rPr>
        <w:t>պետական</w:t>
      </w:r>
      <w:r w:rsidRPr="00AC608A">
        <w:rPr>
          <w:rFonts w:ascii="GHEA Grapalat" w:hAnsi="GHEA Grapalat"/>
          <w:i/>
          <w:sz w:val="18"/>
          <w:szCs w:val="18"/>
          <w:lang w:val="af-ZA"/>
        </w:rPr>
        <w:t xml:space="preserve"> </w:t>
      </w:r>
      <w:r w:rsidRPr="00AC608A">
        <w:rPr>
          <w:rFonts w:ascii="GHEA Grapalat" w:hAnsi="GHEA Grapalat"/>
          <w:i/>
          <w:sz w:val="18"/>
          <w:szCs w:val="18"/>
          <w:lang w:val="hy-AM"/>
        </w:rPr>
        <w:t>հաշվառման</w:t>
      </w:r>
      <w:r w:rsidRPr="00AC608A">
        <w:rPr>
          <w:rFonts w:ascii="Calibri" w:hAnsi="Calibri" w:cs="Calibri"/>
          <w:i/>
          <w:sz w:val="18"/>
          <w:szCs w:val="18"/>
          <w:lang w:val="af-ZA"/>
        </w:rPr>
        <w:t> </w:t>
      </w:r>
      <w:r w:rsidRPr="00AC608A">
        <w:rPr>
          <w:rFonts w:ascii="GHEA Grapalat" w:hAnsi="GHEA Grapalat" w:cs="GHEA Grapalat"/>
          <w:i/>
          <w:sz w:val="18"/>
          <w:szCs w:val="18"/>
          <w:lang w:val="hy-AM"/>
        </w:rPr>
        <w:t>մասին</w:t>
      </w:r>
      <w:r w:rsidRPr="00AC608A">
        <w:rPr>
          <w:rFonts w:ascii="GHEA Grapalat" w:hAnsi="GHEA Grapalat" w:cs="GHEA Grapalat"/>
          <w:i/>
          <w:sz w:val="18"/>
          <w:szCs w:val="18"/>
          <w:lang w:val="af-ZA"/>
        </w:rPr>
        <w:t>»</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օրենքի</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համաձայն՝</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իրավաբանական</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անձանց</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պետական</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ռեգիստրի</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գործակալությունում</w:t>
      </w:r>
      <w:r w:rsidRPr="00AC608A">
        <w:rPr>
          <w:rFonts w:ascii="GHEA Grapalat" w:hAnsi="GHEA Grapalat"/>
          <w:i/>
          <w:sz w:val="18"/>
          <w:szCs w:val="18"/>
          <w:lang w:val="af-ZA"/>
        </w:rPr>
        <w:t xml:space="preserve"> </w:t>
      </w:r>
      <w:r w:rsidRPr="00AC608A">
        <w:rPr>
          <w:rFonts w:ascii="GHEA Grapalat" w:hAnsi="GHEA Grapalat" w:cs="GHEA Grapalat"/>
          <w:i/>
          <w:sz w:val="18"/>
          <w:szCs w:val="18"/>
          <w:lang w:val="hy-AM"/>
        </w:rPr>
        <w:t>գրանցած՝</w:t>
      </w:r>
      <w:r w:rsidRPr="00AC608A">
        <w:rPr>
          <w:rFonts w:ascii="GHEA Grapalat" w:hAnsi="GHEA Grapalat"/>
          <w:i/>
          <w:sz w:val="18"/>
          <w:szCs w:val="18"/>
          <w:lang w:val="af-ZA"/>
        </w:rPr>
        <w:t xml:space="preserve"> </w:t>
      </w:r>
      <w:r w:rsidRPr="00AC608A">
        <w:rPr>
          <w:rFonts w:ascii="GHEA Grapalat" w:hAnsi="GHEA Grapalat"/>
          <w:i/>
          <w:sz w:val="18"/>
          <w:szCs w:val="18"/>
          <w:lang w:val="hy-AM"/>
        </w:rPr>
        <w:t>իր</w:t>
      </w:r>
      <w:r w:rsidRPr="00AC608A">
        <w:rPr>
          <w:rFonts w:ascii="GHEA Grapalat" w:hAnsi="GHEA Grapalat"/>
          <w:i/>
          <w:sz w:val="18"/>
          <w:szCs w:val="18"/>
          <w:lang w:val="af-ZA"/>
        </w:rPr>
        <w:t xml:space="preserve"> </w:t>
      </w:r>
      <w:r w:rsidRPr="00AC608A">
        <w:rPr>
          <w:rFonts w:ascii="GHEA Grapalat" w:hAnsi="GHEA Grapalat"/>
          <w:i/>
          <w:sz w:val="18"/>
          <w:szCs w:val="18"/>
          <w:lang w:val="hy-AM"/>
        </w:rPr>
        <w:t>իրական</w:t>
      </w:r>
      <w:r w:rsidRPr="00AC608A">
        <w:rPr>
          <w:rFonts w:ascii="GHEA Grapalat" w:hAnsi="GHEA Grapalat"/>
          <w:i/>
          <w:sz w:val="18"/>
          <w:szCs w:val="18"/>
          <w:lang w:val="af-ZA"/>
        </w:rPr>
        <w:t xml:space="preserve"> </w:t>
      </w:r>
      <w:r w:rsidRPr="00AC608A">
        <w:rPr>
          <w:rFonts w:ascii="GHEA Grapalat" w:hAnsi="GHEA Grapalat"/>
          <w:i/>
          <w:sz w:val="18"/>
          <w:szCs w:val="18"/>
          <w:lang w:val="hy-AM"/>
        </w:rPr>
        <w:t>շահառուների</w:t>
      </w:r>
      <w:r w:rsidRPr="00AC608A">
        <w:rPr>
          <w:rFonts w:ascii="GHEA Grapalat" w:hAnsi="GHEA Grapalat"/>
          <w:i/>
          <w:sz w:val="18"/>
          <w:szCs w:val="18"/>
          <w:lang w:val="af-ZA"/>
        </w:rPr>
        <w:t xml:space="preserve"> </w:t>
      </w:r>
      <w:r w:rsidRPr="00AC608A">
        <w:rPr>
          <w:rFonts w:ascii="GHEA Grapalat" w:hAnsi="GHEA Grapalat"/>
          <w:i/>
          <w:sz w:val="18"/>
          <w:szCs w:val="18"/>
          <w:lang w:val="hy-AM"/>
        </w:rPr>
        <w:t>վերաբերյալ</w:t>
      </w:r>
      <w:r w:rsidRPr="00AC608A">
        <w:rPr>
          <w:rFonts w:ascii="GHEA Grapalat" w:hAnsi="GHEA Grapalat"/>
          <w:i/>
          <w:sz w:val="18"/>
          <w:szCs w:val="18"/>
          <w:lang w:val="af-ZA"/>
        </w:rPr>
        <w:t xml:space="preserve"> </w:t>
      </w:r>
      <w:r w:rsidRPr="00AC608A">
        <w:rPr>
          <w:rFonts w:ascii="GHEA Grapalat" w:hAnsi="GHEA Grapalat"/>
          <w:i/>
          <w:sz w:val="18"/>
          <w:szCs w:val="18"/>
          <w:lang w:val="hy-AM"/>
        </w:rPr>
        <w:t>տեղեկություններ</w:t>
      </w:r>
      <w:r w:rsidRPr="00AC608A">
        <w:rPr>
          <w:rFonts w:ascii="GHEA Grapalat" w:hAnsi="GHEA Grapalat"/>
          <w:i/>
          <w:sz w:val="18"/>
          <w:szCs w:val="18"/>
          <w:lang w:val="af-ZA"/>
        </w:rPr>
        <w:t xml:space="preserve"> </w:t>
      </w:r>
      <w:r w:rsidRPr="00AC608A">
        <w:rPr>
          <w:rFonts w:ascii="GHEA Grapalat" w:hAnsi="GHEA Grapalat"/>
          <w:i/>
          <w:sz w:val="18"/>
          <w:szCs w:val="18"/>
          <w:lang w:val="hy-AM"/>
        </w:rPr>
        <w:t>պարունակող</w:t>
      </w:r>
      <w:r w:rsidRPr="00AC608A">
        <w:rPr>
          <w:rFonts w:ascii="GHEA Grapalat" w:hAnsi="GHEA Grapalat"/>
          <w:i/>
          <w:sz w:val="18"/>
          <w:szCs w:val="18"/>
          <w:lang w:val="af-ZA"/>
        </w:rPr>
        <w:t xml:space="preserve"> </w:t>
      </w:r>
      <w:r w:rsidRPr="00AC608A">
        <w:rPr>
          <w:rFonts w:ascii="GHEA Grapalat" w:hAnsi="GHEA Grapalat"/>
          <w:i/>
          <w:sz w:val="18"/>
          <w:szCs w:val="18"/>
          <w:lang w:val="hy-AM"/>
        </w:rPr>
        <w:t>կայքէջի</w:t>
      </w:r>
      <w:r w:rsidRPr="00AC608A">
        <w:rPr>
          <w:rFonts w:ascii="GHEA Grapalat" w:hAnsi="GHEA Grapalat"/>
          <w:i/>
          <w:sz w:val="18"/>
          <w:szCs w:val="18"/>
          <w:lang w:val="af-ZA"/>
        </w:rPr>
        <w:t xml:space="preserve"> </w:t>
      </w:r>
      <w:r w:rsidRPr="00AC608A">
        <w:rPr>
          <w:rFonts w:ascii="GHEA Grapalat" w:hAnsi="GHEA Grapalat"/>
          <w:i/>
          <w:sz w:val="18"/>
          <w:szCs w:val="18"/>
          <w:lang w:val="hy-AM"/>
        </w:rPr>
        <w:t>հղումը՝</w:t>
      </w:r>
      <w:r w:rsidRPr="00AC608A">
        <w:rPr>
          <w:rFonts w:ascii="GHEA Grapalat" w:hAnsi="GHEA Grapalat"/>
          <w:i/>
          <w:sz w:val="18"/>
          <w:szCs w:val="18"/>
          <w:lang w:val="af-ZA"/>
        </w:rPr>
        <w:t xml:space="preserve"> </w:t>
      </w:r>
    </w:p>
    <w:p w14:paraId="07A16F46" w14:textId="2A9E3EAA" w:rsidR="00255EC6" w:rsidRPr="00AC608A" w:rsidRDefault="00255EC6" w:rsidP="00AC608A">
      <w:pPr>
        <w:pStyle w:val="31"/>
        <w:spacing w:line="240" w:lineRule="auto"/>
        <w:ind w:firstLine="0"/>
        <w:rPr>
          <w:rFonts w:ascii="GHEA Grapalat" w:hAnsi="GHEA Grapalat"/>
          <w:i/>
          <w:sz w:val="18"/>
          <w:szCs w:val="18"/>
          <w:lang w:val="hy-AM" w:eastAsia="ru-RU"/>
        </w:rPr>
      </w:pPr>
      <w:r w:rsidRPr="00AC608A">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AC608A">
        <w:rPr>
          <w:rFonts w:ascii="Cambria Math" w:hAnsi="Cambria Math" w:cs="Cambria Math"/>
          <w:i/>
          <w:sz w:val="18"/>
          <w:szCs w:val="18"/>
          <w:lang w:val="hy-AM" w:eastAsia="ru-RU"/>
        </w:rPr>
        <w:t>․</w:t>
      </w:r>
      <w:r w:rsidRPr="00AC608A">
        <w:rPr>
          <w:rFonts w:ascii="GHEA Grapalat" w:hAnsi="GHEA Grapalat"/>
          <w:i/>
          <w:sz w:val="18"/>
          <w:szCs w:val="18"/>
          <w:lang w:val="hy-AM" w:eastAsia="ru-RU"/>
        </w:rPr>
        <w:t>2-ի&gt;&gt; բառերով,</w:t>
      </w:r>
    </w:p>
    <w:p w14:paraId="57367F42" w14:textId="77777777" w:rsidR="00255EC6" w:rsidRPr="00AC608A" w:rsidRDefault="00255EC6" w:rsidP="00AC608A">
      <w:pPr>
        <w:pStyle w:val="af2"/>
        <w:jc w:val="both"/>
        <w:rPr>
          <w:rFonts w:ascii="GHEA Grapalat" w:hAnsi="GHEA Grapalat"/>
          <w:i/>
          <w:sz w:val="18"/>
          <w:szCs w:val="18"/>
          <w:lang w:val="hy-AM"/>
        </w:rPr>
      </w:pPr>
      <w:r w:rsidRPr="00AC608A">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9424135" w14:textId="77777777" w:rsidR="00255EC6" w:rsidRPr="00BF58CA" w:rsidRDefault="00255EC6" w:rsidP="005F1C06">
      <w:pPr>
        <w:pStyle w:val="af2"/>
        <w:jc w:val="both"/>
        <w:rPr>
          <w:rFonts w:ascii="GHEA Grapalat" w:hAnsi="GHEA Grapalat"/>
          <w:i/>
          <w:sz w:val="16"/>
          <w:szCs w:val="16"/>
          <w:lang w:val="hy-AM"/>
        </w:rPr>
      </w:pPr>
    </w:p>
    <w:p w14:paraId="7DCC7BCC" w14:textId="77777777" w:rsidR="00255EC6" w:rsidRPr="00B20703" w:rsidDel="006C3873" w:rsidRDefault="00255EC6" w:rsidP="00CE3A99">
      <w:pPr>
        <w:jc w:val="both"/>
        <w:rPr>
          <w:del w:id="9" w:author="User" w:date="2019-05-26T09:52:00Z"/>
          <w:rFonts w:ascii="GHEA Grapalat" w:hAnsi="GHEA Grapalat" w:cs="Sylfaen"/>
          <w:sz w:val="20"/>
          <w:lang w:val="hy-AM"/>
        </w:rPr>
      </w:pPr>
    </w:p>
  </w:footnote>
  <w:footnote w:id="5">
    <w:p w14:paraId="707088C7" w14:textId="77777777" w:rsidR="00255EC6" w:rsidRPr="006265F4" w:rsidRDefault="00255EC6"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F46E40">
        <w:rPr>
          <w:rFonts w:ascii="GHEA Grapalat" w:hAnsi="GHEA Grapalat"/>
          <w:i/>
          <w:sz w:val="16"/>
          <w:szCs w:val="16"/>
          <w:lang w:val="hy-AM"/>
        </w:rPr>
        <w:t>եթե</w:t>
      </w:r>
      <w:r w:rsidRPr="006265F4">
        <w:rPr>
          <w:rFonts w:ascii="GHEA Grapalat" w:hAnsi="GHEA Grapalat"/>
          <w:i/>
          <w:sz w:val="16"/>
          <w:szCs w:val="16"/>
          <w:lang w:val="af-ZA"/>
        </w:rPr>
        <w:t xml:space="preserve"> </w:t>
      </w:r>
      <w:r w:rsidRPr="00F46E40">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F46E40">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F46E40">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F46E40">
        <w:rPr>
          <w:rFonts w:ascii="GHEA Grapalat" w:hAnsi="GHEA Grapalat"/>
          <w:i/>
          <w:sz w:val="16"/>
          <w:szCs w:val="16"/>
          <w:lang w:val="hy-AM"/>
        </w:rPr>
        <w:t>հարկ</w:t>
      </w:r>
      <w:r w:rsidRPr="006265F4">
        <w:rPr>
          <w:rFonts w:ascii="GHEA Grapalat" w:hAnsi="GHEA Grapalat"/>
          <w:i/>
          <w:sz w:val="16"/>
          <w:szCs w:val="16"/>
          <w:lang w:val="af-ZA"/>
        </w:rPr>
        <w:t xml:space="preserve"> </w:t>
      </w:r>
      <w:r w:rsidRPr="00F46E40">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F46E40">
        <w:rPr>
          <w:rFonts w:ascii="GHEA Grapalat" w:hAnsi="GHEA Grapalat"/>
          <w:i/>
          <w:sz w:val="16"/>
          <w:szCs w:val="16"/>
          <w:lang w:val="hy-AM"/>
        </w:rPr>
        <w:t>է</w:t>
      </w:r>
      <w:r w:rsidRPr="006265F4">
        <w:rPr>
          <w:rFonts w:ascii="GHEA Grapalat" w:hAnsi="GHEA Grapalat"/>
          <w:i/>
          <w:sz w:val="16"/>
          <w:szCs w:val="16"/>
          <w:lang w:val="af-ZA"/>
        </w:rPr>
        <w:t xml:space="preserve">, </w:t>
      </w:r>
      <w:r w:rsidRPr="00F46E40">
        <w:rPr>
          <w:rFonts w:ascii="GHEA Grapalat" w:hAnsi="GHEA Grapalat"/>
          <w:i/>
          <w:sz w:val="16"/>
          <w:szCs w:val="16"/>
          <w:lang w:val="hy-AM"/>
        </w:rPr>
        <w:t>ապա</w:t>
      </w:r>
      <w:r w:rsidRPr="006265F4">
        <w:rPr>
          <w:rFonts w:ascii="GHEA Grapalat" w:hAnsi="GHEA Grapalat"/>
          <w:i/>
          <w:sz w:val="16"/>
          <w:szCs w:val="16"/>
          <w:lang w:val="af-ZA"/>
        </w:rPr>
        <w:t xml:space="preserve"> </w:t>
      </w:r>
      <w:r w:rsidRPr="00F46E40">
        <w:rPr>
          <w:rFonts w:ascii="GHEA Grapalat" w:hAnsi="GHEA Grapalat"/>
          <w:i/>
          <w:sz w:val="16"/>
          <w:szCs w:val="16"/>
          <w:lang w:val="hy-AM"/>
        </w:rPr>
        <w:t>տվյալ</w:t>
      </w:r>
      <w:r w:rsidRPr="006265F4">
        <w:rPr>
          <w:rFonts w:ascii="GHEA Grapalat" w:hAnsi="GHEA Grapalat"/>
          <w:i/>
          <w:sz w:val="16"/>
          <w:szCs w:val="16"/>
          <w:lang w:val="af-ZA"/>
        </w:rPr>
        <w:t xml:space="preserve"> </w:t>
      </w:r>
      <w:r w:rsidRPr="00F46E40">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F46E40">
        <w:rPr>
          <w:rFonts w:ascii="GHEA Grapalat" w:hAnsi="GHEA Grapalat"/>
          <w:i/>
          <w:sz w:val="16"/>
          <w:szCs w:val="16"/>
          <w:lang w:val="hy-AM"/>
        </w:rPr>
        <w:t>գծով</w:t>
      </w:r>
      <w:r w:rsidRPr="006265F4">
        <w:rPr>
          <w:rFonts w:ascii="GHEA Grapalat" w:hAnsi="GHEA Grapalat"/>
          <w:i/>
          <w:sz w:val="16"/>
          <w:szCs w:val="16"/>
          <w:lang w:val="af-ZA"/>
        </w:rPr>
        <w:t xml:space="preserve"> </w:t>
      </w:r>
      <w:r w:rsidRPr="00F46E40">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F46E40">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F46E40">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F46E40">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F46E40">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F46E40">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F46E40">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F46E40">
        <w:rPr>
          <w:rFonts w:ascii="GHEA Grapalat" w:hAnsi="GHEA Grapalat"/>
          <w:i/>
          <w:sz w:val="16"/>
          <w:szCs w:val="16"/>
          <w:lang w:val="hy-AM"/>
        </w:rPr>
        <w:t>հարկի</w:t>
      </w:r>
      <w:r w:rsidRPr="006265F4">
        <w:rPr>
          <w:rFonts w:ascii="GHEA Grapalat" w:hAnsi="GHEA Grapalat"/>
          <w:i/>
          <w:sz w:val="16"/>
          <w:szCs w:val="16"/>
          <w:lang w:val="af-ZA"/>
        </w:rPr>
        <w:t xml:space="preserve"> </w:t>
      </w:r>
      <w:r w:rsidRPr="00F46E40">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F46E40">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F46E40">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F46E40">
        <w:rPr>
          <w:rFonts w:ascii="GHEA Grapalat" w:hAnsi="GHEA Grapalat"/>
          <w:i/>
          <w:sz w:val="16"/>
          <w:szCs w:val="16"/>
          <w:lang w:val="hy-AM"/>
        </w:rPr>
        <w:t>րդ</w:t>
      </w:r>
      <w:r w:rsidRPr="006265F4">
        <w:rPr>
          <w:rFonts w:ascii="GHEA Grapalat" w:hAnsi="GHEA Grapalat"/>
          <w:i/>
          <w:sz w:val="16"/>
          <w:szCs w:val="16"/>
          <w:lang w:val="af-ZA"/>
        </w:rPr>
        <w:t xml:space="preserve"> </w:t>
      </w:r>
      <w:r w:rsidRPr="00F46E40">
        <w:rPr>
          <w:rFonts w:ascii="GHEA Grapalat" w:hAnsi="GHEA Grapalat"/>
          <w:i/>
          <w:sz w:val="16"/>
          <w:szCs w:val="16"/>
          <w:lang w:val="hy-AM"/>
        </w:rPr>
        <w:t>սյունակում։</w:t>
      </w:r>
    </w:p>
    <w:p w14:paraId="283C1D0D" w14:textId="77777777" w:rsidR="00255EC6" w:rsidRPr="006265F4" w:rsidDel="00856FDE" w:rsidRDefault="00255EC6" w:rsidP="00B2572B">
      <w:pPr>
        <w:pStyle w:val="af2"/>
        <w:rPr>
          <w:del w:id="12" w:author="User" w:date="2019-05-26T09:57:00Z"/>
          <w:i/>
          <w:lang w:val="af-ZA"/>
        </w:rPr>
      </w:pPr>
    </w:p>
  </w:footnote>
  <w:footnote w:id="6">
    <w:p w14:paraId="25333EC9" w14:textId="77777777" w:rsidR="00255EC6" w:rsidRPr="00C65A05" w:rsidRDefault="00255EC6"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255EC6" w:rsidRPr="00C65A05" w:rsidRDefault="00255EC6"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14:paraId="41AA5916" w14:textId="77777777" w:rsidR="00255EC6" w:rsidRPr="006265F4" w:rsidRDefault="00255EC6"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255EC6" w:rsidRPr="006265F4" w:rsidDel="007942E8" w:rsidRDefault="00255EC6" w:rsidP="009123CA">
      <w:pPr>
        <w:pStyle w:val="af2"/>
        <w:jc w:val="both"/>
        <w:rPr>
          <w:del w:id="13"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3F04998" w14:textId="77777777" w:rsidR="00255EC6" w:rsidRPr="006265F4" w:rsidDel="002877FC" w:rsidRDefault="00255EC6" w:rsidP="00071D1C">
      <w:pPr>
        <w:pStyle w:val="af2"/>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9">
    <w:p w14:paraId="64443172" w14:textId="77777777" w:rsidR="00255EC6" w:rsidRPr="006265F4" w:rsidDel="002877FC" w:rsidRDefault="00255EC6" w:rsidP="00071D1C">
      <w:pPr>
        <w:pStyle w:val="af2"/>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7036E8"/>
    <w:multiLevelType w:val="multilevel"/>
    <w:tmpl w:val="59488A8A"/>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D42145"/>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170C8E9A"/>
    <w:lvl w:ilvl="0">
      <w:start w:val="1"/>
      <w:numFmt w:val="decimal"/>
      <w:lvlText w:val="%1."/>
      <w:lvlJc w:val="left"/>
      <w:pPr>
        <w:tabs>
          <w:tab w:val="num" w:pos="720"/>
        </w:tabs>
        <w:ind w:left="720" w:hanging="360"/>
      </w:pPr>
      <w:rPr>
        <w:rFonts w:hint="default"/>
        <w:b/>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6"/>
  </w:num>
  <w:num w:numId="32">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051F"/>
    <w:rsid w:val="000911CA"/>
    <w:rsid w:val="00091EBC"/>
    <w:rsid w:val="00092D0A"/>
    <w:rsid w:val="0009380C"/>
    <w:rsid w:val="0009449B"/>
    <w:rsid w:val="000946A3"/>
    <w:rsid w:val="000952D8"/>
    <w:rsid w:val="00095EB1"/>
    <w:rsid w:val="00096865"/>
    <w:rsid w:val="00097DE8"/>
    <w:rsid w:val="000A37CE"/>
    <w:rsid w:val="000A4B6D"/>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2D7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3F8B"/>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0B8"/>
    <w:rsid w:val="001E7733"/>
    <w:rsid w:val="001F0335"/>
    <w:rsid w:val="001F0371"/>
    <w:rsid w:val="001F1DF0"/>
    <w:rsid w:val="001F3094"/>
    <w:rsid w:val="001F3237"/>
    <w:rsid w:val="001F386B"/>
    <w:rsid w:val="001F3B74"/>
    <w:rsid w:val="001F5FDE"/>
    <w:rsid w:val="001F6578"/>
    <w:rsid w:val="001F6FC1"/>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2DFA"/>
    <w:rsid w:val="002542AE"/>
    <w:rsid w:val="00254A36"/>
    <w:rsid w:val="002559B9"/>
    <w:rsid w:val="00255D6A"/>
    <w:rsid w:val="00255EC6"/>
    <w:rsid w:val="00257773"/>
    <w:rsid w:val="00260569"/>
    <w:rsid w:val="00260E64"/>
    <w:rsid w:val="00261272"/>
    <w:rsid w:val="0026158D"/>
    <w:rsid w:val="00262D18"/>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FE4"/>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870"/>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785"/>
    <w:rsid w:val="003F3AE8"/>
    <w:rsid w:val="003F4C41"/>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218"/>
    <w:rsid w:val="004134BB"/>
    <w:rsid w:val="00413A8A"/>
    <w:rsid w:val="00416F1E"/>
    <w:rsid w:val="00417553"/>
    <w:rsid w:val="004175B6"/>
    <w:rsid w:val="004177EC"/>
    <w:rsid w:val="00420069"/>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503"/>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361"/>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63A2"/>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686"/>
    <w:rsid w:val="00533989"/>
    <w:rsid w:val="00534395"/>
    <w:rsid w:val="00534468"/>
    <w:rsid w:val="005358F5"/>
    <w:rsid w:val="00536021"/>
    <w:rsid w:val="00536244"/>
    <w:rsid w:val="00536BFB"/>
    <w:rsid w:val="00536CCF"/>
    <w:rsid w:val="00536FD1"/>
    <w:rsid w:val="005370DC"/>
    <w:rsid w:val="00537173"/>
    <w:rsid w:val="00537694"/>
    <w:rsid w:val="005378EA"/>
    <w:rsid w:val="00537D28"/>
    <w:rsid w:val="00537E15"/>
    <w:rsid w:val="00540468"/>
    <w:rsid w:val="005409F4"/>
    <w:rsid w:val="00540D68"/>
    <w:rsid w:val="00540EA9"/>
    <w:rsid w:val="00541930"/>
    <w:rsid w:val="005422AF"/>
    <w:rsid w:val="00542491"/>
    <w:rsid w:val="00542E2B"/>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67C"/>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208"/>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3FEC"/>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DC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1D0E"/>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1A"/>
    <w:rsid w:val="006E7947"/>
    <w:rsid w:val="006E7F44"/>
    <w:rsid w:val="006F012B"/>
    <w:rsid w:val="006F0D3F"/>
    <w:rsid w:val="006F1542"/>
    <w:rsid w:val="006F1805"/>
    <w:rsid w:val="006F1A8E"/>
    <w:rsid w:val="006F246F"/>
    <w:rsid w:val="006F2817"/>
    <w:rsid w:val="006F3372"/>
    <w:rsid w:val="006F3B78"/>
    <w:rsid w:val="006F49AA"/>
    <w:rsid w:val="006F4EC7"/>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07D45"/>
    <w:rsid w:val="00710307"/>
    <w:rsid w:val="00712311"/>
    <w:rsid w:val="00712DB8"/>
    <w:rsid w:val="007131F4"/>
    <w:rsid w:val="00713EEE"/>
    <w:rsid w:val="00714C96"/>
    <w:rsid w:val="007154FC"/>
    <w:rsid w:val="0071687B"/>
    <w:rsid w:val="0071689A"/>
    <w:rsid w:val="007168E5"/>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2CC4"/>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5D5"/>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232"/>
    <w:rsid w:val="007D7707"/>
    <w:rsid w:val="007E0DD7"/>
    <w:rsid w:val="007E0E5F"/>
    <w:rsid w:val="007E0EA0"/>
    <w:rsid w:val="007E0EB8"/>
    <w:rsid w:val="007E10E3"/>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21C"/>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189"/>
    <w:rsid w:val="008A73D0"/>
    <w:rsid w:val="008A7905"/>
    <w:rsid w:val="008B12AF"/>
    <w:rsid w:val="008B1605"/>
    <w:rsid w:val="008B1B4F"/>
    <w:rsid w:val="008B4DB1"/>
    <w:rsid w:val="008B4FDA"/>
    <w:rsid w:val="008B62C8"/>
    <w:rsid w:val="008B73CD"/>
    <w:rsid w:val="008C0E12"/>
    <w:rsid w:val="008C17DA"/>
    <w:rsid w:val="008C3029"/>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CB0"/>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6AED"/>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6AB2"/>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CD9"/>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4E53"/>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55AA"/>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0C8"/>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59C"/>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74C"/>
    <w:rsid w:val="00A779D8"/>
    <w:rsid w:val="00A8134C"/>
    <w:rsid w:val="00A81620"/>
    <w:rsid w:val="00A81DD5"/>
    <w:rsid w:val="00A8328A"/>
    <w:rsid w:val="00A853C5"/>
    <w:rsid w:val="00A85E5D"/>
    <w:rsid w:val="00A87140"/>
    <w:rsid w:val="00A905A7"/>
    <w:rsid w:val="00A9072D"/>
    <w:rsid w:val="00A9134F"/>
    <w:rsid w:val="00A921FF"/>
    <w:rsid w:val="00A93710"/>
    <w:rsid w:val="00A95C09"/>
    <w:rsid w:val="00A96293"/>
    <w:rsid w:val="00A96817"/>
    <w:rsid w:val="00AA075D"/>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608A"/>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2E42"/>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27996"/>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47D40"/>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0B"/>
    <w:rsid w:val="00B92A2B"/>
    <w:rsid w:val="00B941D0"/>
    <w:rsid w:val="00B95FE0"/>
    <w:rsid w:val="00B96B73"/>
    <w:rsid w:val="00B97237"/>
    <w:rsid w:val="00B975FA"/>
    <w:rsid w:val="00B9796D"/>
    <w:rsid w:val="00B97D91"/>
    <w:rsid w:val="00BA2C64"/>
    <w:rsid w:val="00BA3554"/>
    <w:rsid w:val="00BA632C"/>
    <w:rsid w:val="00BA7FAD"/>
    <w:rsid w:val="00BB17FA"/>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0B6"/>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39C6"/>
    <w:rsid w:val="00C0413D"/>
    <w:rsid w:val="00C04470"/>
    <w:rsid w:val="00C105F6"/>
    <w:rsid w:val="00C11929"/>
    <w:rsid w:val="00C122A6"/>
    <w:rsid w:val="00C132F1"/>
    <w:rsid w:val="00C14561"/>
    <w:rsid w:val="00C14F1A"/>
    <w:rsid w:val="00C156C3"/>
    <w:rsid w:val="00C15BC3"/>
    <w:rsid w:val="00C16524"/>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9AD"/>
    <w:rsid w:val="00C84D2D"/>
    <w:rsid w:val="00C85FFA"/>
    <w:rsid w:val="00C864DC"/>
    <w:rsid w:val="00C91F69"/>
    <w:rsid w:val="00C92051"/>
    <w:rsid w:val="00C946A0"/>
    <w:rsid w:val="00C94D69"/>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D1E"/>
    <w:rsid w:val="00D65E4E"/>
    <w:rsid w:val="00D65EBA"/>
    <w:rsid w:val="00D71259"/>
    <w:rsid w:val="00D729D4"/>
    <w:rsid w:val="00D72AE9"/>
    <w:rsid w:val="00D73022"/>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31A6"/>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F4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E35"/>
    <w:rsid w:val="00DF5182"/>
    <w:rsid w:val="00DF581C"/>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7B3"/>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9F3"/>
    <w:rsid w:val="00E85A49"/>
    <w:rsid w:val="00E87D73"/>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46E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3D39"/>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3C7"/>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42275-2531-4CDD-BF1E-9F26CA13F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63</Pages>
  <Words>19475</Words>
  <Characters>111008</Characters>
  <Application>Microsoft Office Word</Application>
  <DocSecurity>0</DocSecurity>
  <Lines>925</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130223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46</cp:revision>
  <cp:lastPrinted>2018-02-16T07:12:00Z</cp:lastPrinted>
  <dcterms:created xsi:type="dcterms:W3CDTF">2022-10-31T10:53:00Z</dcterms:created>
  <dcterms:modified xsi:type="dcterms:W3CDTF">2023-05-31T06:04:00Z</dcterms:modified>
</cp:coreProperties>
</file>